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6FEE" w:rsidRPr="00F432DC" w:rsidRDefault="00E26FEE" w:rsidP="00E26FEE">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Приложение №</w:t>
      </w:r>
      <w:r w:rsidRPr="00F432DC">
        <w:rPr>
          <w:rFonts w:ascii="GHEA Grapalat" w:hAnsi="GHEA Grapalat"/>
          <w:i/>
        </w:rPr>
        <w:t>7</w:t>
      </w:r>
    </w:p>
    <w:p w:rsidR="00E26FEE" w:rsidRPr="007F263C" w:rsidRDefault="00E26FEE" w:rsidP="00E26FEE">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 xml:space="preserve">к приказу Министра финансов РА </w:t>
      </w:r>
      <w:r w:rsidRPr="00E26FEE">
        <w:rPr>
          <w:rFonts w:ascii="GHEA Grapalat" w:hAnsi="GHEA Grapalat" w:cs="Sylfaen"/>
          <w:i/>
        </w:rPr>
        <w:br/>
      </w:r>
      <w:r w:rsidR="00F432DC" w:rsidRPr="000B4129">
        <w:rPr>
          <w:rFonts w:ascii="GHEA Grapalat" w:hAnsi="GHEA Grapalat"/>
          <w:i/>
        </w:rPr>
        <w:t xml:space="preserve">от </w:t>
      </w:r>
      <w:r w:rsidR="00F432DC" w:rsidRPr="00DE4815">
        <w:rPr>
          <w:rFonts w:ascii="GHEA Grapalat" w:hAnsi="GHEA Grapalat"/>
          <w:i/>
        </w:rPr>
        <w:t>31</w:t>
      </w:r>
      <w:r w:rsidR="00F432DC" w:rsidRPr="000B4129">
        <w:rPr>
          <w:rFonts w:ascii="GHEA Grapalat" w:hAnsi="GHEA Grapalat"/>
          <w:i/>
          <w:lang w:val="hy-AM"/>
        </w:rPr>
        <w:t xml:space="preserve"> </w:t>
      </w:r>
      <w:r w:rsidR="00F432DC" w:rsidRPr="000B4129">
        <w:rPr>
          <w:rFonts w:ascii="GHEA Grapalat" w:hAnsi="GHEA Grapalat"/>
          <w:i/>
        </w:rPr>
        <w:t>м</w:t>
      </w:r>
      <w:r w:rsidR="00F432DC">
        <w:rPr>
          <w:rFonts w:ascii="GHEA Grapalat" w:hAnsi="GHEA Grapalat"/>
          <w:i/>
          <w:lang w:val="en-US"/>
        </w:rPr>
        <w:t>a</w:t>
      </w:r>
      <w:r w:rsidR="00F432DC">
        <w:rPr>
          <w:rFonts w:ascii="GHEA Grapalat" w:hAnsi="GHEA Grapalat"/>
          <w:i/>
        </w:rPr>
        <w:t>я</w:t>
      </w:r>
      <w:r w:rsidR="00F432DC" w:rsidRPr="000B4129">
        <w:rPr>
          <w:rFonts w:ascii="GHEA Grapalat" w:hAnsi="GHEA Grapalat"/>
          <w:i/>
        </w:rPr>
        <w:t xml:space="preserve"> 2022 года № </w:t>
      </w:r>
      <w:r w:rsidR="00F432DC">
        <w:rPr>
          <w:rFonts w:ascii="GHEA Grapalat" w:hAnsi="GHEA Grapalat"/>
          <w:i/>
        </w:rPr>
        <w:t>235</w:t>
      </w:r>
      <w:r w:rsidR="00F432DC" w:rsidRPr="000B4129">
        <w:rPr>
          <w:rFonts w:ascii="GHEA Grapalat" w:hAnsi="GHEA Grapalat"/>
          <w:i/>
        </w:rPr>
        <w:t>-A</w:t>
      </w:r>
    </w:p>
    <w:p w:rsidR="00E26FEE" w:rsidRPr="00E26FEE" w:rsidRDefault="00E26FEE" w:rsidP="00E26FEE">
      <w:pPr>
        <w:widowControl w:val="0"/>
        <w:spacing w:after="160" w:line="360" w:lineRule="auto"/>
        <w:ind w:firstLine="567"/>
        <w:jc w:val="right"/>
        <w:rPr>
          <w:rFonts w:ascii="GHEA Grapalat" w:hAnsi="GHEA Grapalat" w:cs="Sylfaen"/>
          <w:i/>
        </w:rPr>
      </w:pPr>
    </w:p>
    <w:p w:rsidR="00E26FEE" w:rsidRPr="00E26FEE" w:rsidRDefault="00E26FEE" w:rsidP="00E26FEE">
      <w:pPr>
        <w:widowControl w:val="0"/>
        <w:spacing w:after="160" w:line="360" w:lineRule="auto"/>
        <w:ind w:right="-7" w:firstLine="567"/>
        <w:jc w:val="right"/>
        <w:rPr>
          <w:rFonts w:ascii="GHEA Grapalat" w:hAnsi="GHEA Grapalat" w:cs="Sylfaen"/>
          <w:i/>
          <w:u w:val="single"/>
        </w:rPr>
      </w:pPr>
      <w:r w:rsidRPr="00E26FEE">
        <w:rPr>
          <w:rFonts w:ascii="GHEA Grapalat" w:hAnsi="GHEA Grapalat"/>
          <w:i/>
          <w:u w:val="single"/>
        </w:rPr>
        <w:t>Типовая форма</w:t>
      </w:r>
    </w:p>
    <w:p w:rsidR="002F54E1" w:rsidRPr="002F54E1" w:rsidRDefault="00642EFE" w:rsidP="002F54E1">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F869F0" w:rsidRDefault="00642EFE" w:rsidP="00F869F0">
      <w:pPr>
        <w:pStyle w:val="HTML"/>
        <w:shd w:val="clear" w:color="auto" w:fill="F8F9FA"/>
        <w:spacing w:line="540" w:lineRule="atLeast"/>
        <w:jc w:val="center"/>
        <w:rPr>
          <w:rFonts w:ascii="GHEA Grapalat" w:hAnsi="GHEA Grapalat"/>
          <w:sz w:val="24"/>
          <w:szCs w:val="24"/>
        </w:rPr>
      </w:pPr>
      <w:r w:rsidRPr="009044F1">
        <w:rPr>
          <w:rFonts w:ascii="GHEA Grapalat" w:hAnsi="GHEA Grapalat"/>
          <w:sz w:val="24"/>
          <w:szCs w:val="24"/>
        </w:rPr>
        <w:t xml:space="preserve">Настоящий текст объявления утвержден Решением </w:t>
      </w:r>
      <w:r w:rsidR="00417E48">
        <w:rPr>
          <w:rFonts w:ascii="GHEA Grapalat" w:hAnsi="GHEA Grapalat"/>
          <w:sz w:val="24"/>
          <w:szCs w:val="24"/>
        </w:rPr>
        <w:t xml:space="preserve">Оценочной </w:t>
      </w:r>
      <w:r w:rsidRPr="009044F1">
        <w:rPr>
          <w:rFonts w:ascii="GHEA Grapalat" w:hAnsi="GHEA Grapalat"/>
          <w:sz w:val="24"/>
          <w:szCs w:val="24"/>
        </w:rPr>
        <w:t xml:space="preserve">Комиссии от </w:t>
      </w:r>
    </w:p>
    <w:p w:rsidR="0091042F" w:rsidRPr="00A21416" w:rsidRDefault="00642EFE" w:rsidP="00F869F0">
      <w:pPr>
        <w:pStyle w:val="HTML"/>
        <w:shd w:val="clear" w:color="auto" w:fill="F8F9FA"/>
        <w:spacing w:line="540" w:lineRule="atLeast"/>
        <w:jc w:val="center"/>
        <w:rPr>
          <w:rFonts w:ascii="inherit" w:hAnsi="inherit"/>
          <w:sz w:val="42"/>
          <w:szCs w:val="42"/>
        </w:rPr>
      </w:pPr>
      <w:r w:rsidRPr="00A21416">
        <w:rPr>
          <w:rFonts w:ascii="GHEA Grapalat" w:hAnsi="GHEA Grapalat"/>
          <w:sz w:val="24"/>
          <w:szCs w:val="24"/>
        </w:rPr>
        <w:t>"</w:t>
      </w:r>
      <w:r w:rsidR="00BC5C5F">
        <w:rPr>
          <w:rFonts w:ascii="GHEA Grapalat" w:hAnsi="GHEA Grapalat"/>
          <w:sz w:val="24"/>
          <w:szCs w:val="24"/>
        </w:rPr>
        <w:t>12</w:t>
      </w:r>
      <w:r w:rsidRPr="00A21416">
        <w:rPr>
          <w:rFonts w:ascii="GHEA Grapalat" w:hAnsi="GHEA Grapalat"/>
          <w:sz w:val="24"/>
          <w:szCs w:val="24"/>
        </w:rPr>
        <w:t>" "</w:t>
      </w:r>
      <w:r w:rsidR="00BC5C5F">
        <w:rPr>
          <w:rFonts w:ascii="GHEA Grapalat" w:hAnsi="GHEA Grapalat"/>
          <w:sz w:val="24"/>
          <w:szCs w:val="24"/>
        </w:rPr>
        <w:t>08</w:t>
      </w:r>
      <w:r w:rsidRPr="00A21416">
        <w:rPr>
          <w:rFonts w:ascii="GHEA Grapalat" w:hAnsi="GHEA Grapalat"/>
          <w:sz w:val="24"/>
          <w:szCs w:val="24"/>
        </w:rPr>
        <w:t>" 20</w:t>
      </w:r>
      <w:r w:rsidR="00F869F0" w:rsidRPr="00A21416">
        <w:rPr>
          <w:rFonts w:ascii="GHEA Grapalat" w:hAnsi="GHEA Grapalat"/>
          <w:sz w:val="24"/>
          <w:szCs w:val="24"/>
        </w:rPr>
        <w:t>22</w:t>
      </w:r>
      <w:r w:rsidR="00AA7117" w:rsidRPr="00A21416">
        <w:rPr>
          <w:rFonts w:ascii="GHEA Grapalat" w:hAnsi="GHEA Grapalat"/>
          <w:sz w:val="24"/>
          <w:szCs w:val="24"/>
        </w:rPr>
        <w:t xml:space="preserve"> </w:t>
      </w:r>
      <w:r w:rsidRPr="00A21416">
        <w:rPr>
          <w:rFonts w:ascii="GHEA Grapalat" w:hAnsi="GHEA Grapalat"/>
          <w:sz w:val="24"/>
          <w:szCs w:val="24"/>
        </w:rPr>
        <w:t>года "</w:t>
      </w:r>
      <w:r w:rsidR="00F869F0" w:rsidRPr="00A21416">
        <w:rPr>
          <w:rFonts w:ascii="GHEA Grapalat" w:hAnsi="GHEA Grapalat"/>
          <w:sz w:val="24"/>
          <w:szCs w:val="24"/>
        </w:rPr>
        <w:t>N1</w:t>
      </w:r>
      <w:r w:rsidRPr="00A21416">
        <w:rPr>
          <w:rFonts w:ascii="GHEA Grapalat" w:hAnsi="GHEA Grapalat"/>
          <w:sz w:val="24"/>
          <w:szCs w:val="24"/>
        </w:rPr>
        <w:t>"</w:t>
      </w:r>
    </w:p>
    <w:p w:rsidR="0091042F" w:rsidRPr="00A21416" w:rsidRDefault="0006703E" w:rsidP="00B46D58">
      <w:pPr>
        <w:pStyle w:val="a3"/>
        <w:widowControl w:val="0"/>
        <w:spacing w:after="160" w:line="240" w:lineRule="auto"/>
        <w:ind w:firstLine="0"/>
        <w:jc w:val="center"/>
        <w:rPr>
          <w:rFonts w:ascii="GHEA Grapalat" w:hAnsi="GHEA Grapalat"/>
          <w:i w:val="0"/>
          <w:sz w:val="24"/>
          <w:szCs w:val="24"/>
        </w:rPr>
      </w:pPr>
      <w:r w:rsidRPr="00A21416">
        <w:rPr>
          <w:rFonts w:ascii="GHEA Grapalat" w:hAnsi="GHEA Grapalat"/>
          <w:i w:val="0"/>
          <w:sz w:val="24"/>
          <w:szCs w:val="24"/>
        </w:rPr>
        <w:t xml:space="preserve">Код </w:t>
      </w:r>
      <w:r w:rsidR="00417E48" w:rsidRPr="00A21416">
        <w:rPr>
          <w:rFonts w:ascii="GHEA Grapalat" w:hAnsi="GHEA Grapalat"/>
          <w:i w:val="0"/>
          <w:sz w:val="24"/>
          <w:szCs w:val="24"/>
        </w:rPr>
        <w:t>процедуры</w:t>
      </w:r>
      <w:r w:rsidRPr="00A21416">
        <w:rPr>
          <w:rFonts w:ascii="GHEA Grapalat" w:hAnsi="GHEA Grapalat"/>
          <w:i w:val="0"/>
          <w:sz w:val="24"/>
          <w:szCs w:val="24"/>
        </w:rPr>
        <w:t xml:space="preserve"> </w:t>
      </w:r>
      <w:r w:rsidR="00D975F5" w:rsidRPr="00A21416">
        <w:rPr>
          <w:rFonts w:ascii="GHEA Grapalat" w:hAnsi="GHEA Grapalat"/>
          <w:i w:val="0"/>
          <w:sz w:val="24"/>
          <w:szCs w:val="24"/>
        </w:rPr>
        <w:t xml:space="preserve">   </w:t>
      </w:r>
      <w:r w:rsidR="00BC5C5F">
        <w:rPr>
          <w:rFonts w:ascii="GHEA Grapalat" w:hAnsi="GHEA Grapalat"/>
          <w:i w:val="0"/>
          <w:sz w:val="24"/>
          <w:szCs w:val="24"/>
        </w:rPr>
        <w:t xml:space="preserve">ПВМ-GHAPDZB-22/04        </w:t>
      </w:r>
      <w:r w:rsidR="00971348" w:rsidRPr="00A21416">
        <w:rPr>
          <w:rFonts w:ascii="GHEA Grapalat" w:hAnsi="GHEA Grapalat"/>
          <w:i w:val="0"/>
          <w:sz w:val="24"/>
          <w:szCs w:val="24"/>
        </w:rPr>
        <w:t xml:space="preserve">    </w:t>
      </w:r>
      <w:r w:rsidR="00B6474B" w:rsidRPr="00A21416">
        <w:rPr>
          <w:rFonts w:ascii="GHEA Grapalat" w:hAnsi="GHEA Grapalat"/>
          <w:i w:val="0"/>
          <w:sz w:val="24"/>
          <w:szCs w:val="24"/>
        </w:rPr>
        <w:t xml:space="preserve">  </w:t>
      </w:r>
      <w:r w:rsidR="00F869F0" w:rsidRPr="00A21416">
        <w:rPr>
          <w:rFonts w:ascii="GHEA Grapalat" w:hAnsi="GHEA Grapalat"/>
          <w:i w:val="0"/>
          <w:sz w:val="24"/>
          <w:szCs w:val="24"/>
        </w:rPr>
        <w:t xml:space="preserve">  </w:t>
      </w:r>
    </w:p>
    <w:p w:rsidR="0091042F" w:rsidRPr="009044F1" w:rsidRDefault="0091042F" w:rsidP="00B46D58">
      <w:pPr>
        <w:pStyle w:val="a3"/>
        <w:widowControl w:val="0"/>
        <w:spacing w:after="160" w:line="240" w:lineRule="auto"/>
        <w:rPr>
          <w:rFonts w:ascii="GHEA Grapalat" w:hAnsi="GHEA Grapalat"/>
          <w:i w:val="0"/>
          <w:sz w:val="24"/>
          <w:szCs w:val="24"/>
        </w:rPr>
      </w:pPr>
    </w:p>
    <w:p w:rsidR="008E6B11" w:rsidRPr="008E6B11" w:rsidRDefault="008E6B11" w:rsidP="008E6B11">
      <w:pPr>
        <w:pStyle w:val="a3"/>
        <w:spacing w:line="240" w:lineRule="auto"/>
        <w:ind w:firstLine="567"/>
        <w:rPr>
          <w:rFonts w:ascii="GHEA Grapalat" w:hAnsi="GHEA Grapalat"/>
          <w:i w:val="0"/>
          <w:sz w:val="22"/>
          <w:szCs w:val="22"/>
        </w:rPr>
      </w:pPr>
      <w:proofErr w:type="gramStart"/>
      <w:r w:rsidRPr="008E6B11">
        <w:rPr>
          <w:rFonts w:ascii="GHEA Grapalat" w:hAnsi="GHEA Grapalat"/>
          <w:i w:val="0"/>
          <w:sz w:val="22"/>
          <w:szCs w:val="22"/>
        </w:rPr>
        <w:t>Заказчик:  «</w:t>
      </w:r>
      <w:proofErr w:type="gramEnd"/>
      <w:r w:rsidRPr="008E6B11">
        <w:rPr>
          <w:rFonts w:ascii="GHEA Grapalat" w:hAnsi="GHEA Grapalat"/>
          <w:i w:val="0"/>
          <w:sz w:val="22"/>
          <w:szCs w:val="22"/>
          <w:lang w:val="af-ZA"/>
        </w:rPr>
        <w:t xml:space="preserve">Детский сад </w:t>
      </w:r>
      <w:r w:rsidRPr="008E6B11">
        <w:rPr>
          <w:rFonts w:ascii="GHEA Grapalat" w:hAnsi="GHEA Grapalat"/>
          <w:i w:val="0"/>
          <w:sz w:val="22"/>
          <w:szCs w:val="22"/>
        </w:rPr>
        <w:t>&lt;&lt;</w:t>
      </w:r>
      <w:proofErr w:type="spellStart"/>
      <w:r w:rsidRPr="008E6B11">
        <w:rPr>
          <w:rFonts w:ascii="GHEA Grapalat" w:hAnsi="GHEA Grapalat"/>
          <w:i w:val="0"/>
          <w:sz w:val="22"/>
          <w:szCs w:val="22"/>
        </w:rPr>
        <w:t>Зартонк</w:t>
      </w:r>
      <w:proofErr w:type="spellEnd"/>
      <w:r w:rsidRPr="008E6B11">
        <w:rPr>
          <w:rFonts w:ascii="GHEA Grapalat" w:hAnsi="GHEA Grapalat"/>
          <w:i w:val="0"/>
          <w:sz w:val="22"/>
          <w:szCs w:val="22"/>
        </w:rPr>
        <w:t xml:space="preserve">&gt;&gt; села </w:t>
      </w:r>
      <w:proofErr w:type="spellStart"/>
      <w:r w:rsidRPr="008E6B11">
        <w:rPr>
          <w:rFonts w:ascii="GHEA Grapalat" w:hAnsi="GHEA Grapalat"/>
          <w:i w:val="0"/>
          <w:sz w:val="22"/>
          <w:szCs w:val="22"/>
        </w:rPr>
        <w:t>Покр</w:t>
      </w:r>
      <w:proofErr w:type="spellEnd"/>
      <w:r w:rsidRPr="008E6B11">
        <w:rPr>
          <w:rFonts w:ascii="GHEA Grapalat" w:hAnsi="GHEA Grapalat"/>
          <w:i w:val="0"/>
          <w:sz w:val="22"/>
          <w:szCs w:val="22"/>
        </w:rPr>
        <w:t xml:space="preserve"> Веди»  ОНО, которая находится по адресу РА в Араратской области</w:t>
      </w:r>
      <w:r w:rsidRPr="008E6B11">
        <w:rPr>
          <w:rFonts w:ascii="GHEA Grapalat" w:hAnsi="GHEA Grapalat"/>
          <w:i w:val="0"/>
          <w:sz w:val="22"/>
          <w:szCs w:val="22"/>
          <w:lang w:val="hy-AM"/>
        </w:rPr>
        <w:t xml:space="preserve">, </w:t>
      </w:r>
      <w:proofErr w:type="spellStart"/>
      <w:r w:rsidRPr="008E6B11">
        <w:rPr>
          <w:rFonts w:ascii="GHEA Grapalat" w:hAnsi="GHEA Grapalat"/>
          <w:i w:val="0"/>
          <w:sz w:val="22"/>
          <w:szCs w:val="22"/>
        </w:rPr>
        <w:t>с.Покр</w:t>
      </w:r>
      <w:proofErr w:type="spellEnd"/>
      <w:r w:rsidRPr="008E6B11">
        <w:rPr>
          <w:rFonts w:ascii="GHEA Grapalat" w:hAnsi="GHEA Grapalat"/>
          <w:i w:val="0"/>
          <w:sz w:val="22"/>
          <w:szCs w:val="22"/>
        </w:rPr>
        <w:t xml:space="preserve"> Веди, М. </w:t>
      </w:r>
      <w:proofErr w:type="spellStart"/>
      <w:r w:rsidRPr="008E6B11">
        <w:rPr>
          <w:rFonts w:ascii="GHEA Grapalat" w:hAnsi="GHEA Grapalat"/>
          <w:i w:val="0"/>
          <w:sz w:val="22"/>
          <w:szCs w:val="22"/>
        </w:rPr>
        <w:t>Оганисяна</w:t>
      </w:r>
      <w:proofErr w:type="spellEnd"/>
      <w:r w:rsidRPr="008E6B11">
        <w:rPr>
          <w:rFonts w:ascii="GHEA Grapalat" w:hAnsi="GHEA Grapalat"/>
          <w:i w:val="0"/>
          <w:sz w:val="22"/>
          <w:szCs w:val="22"/>
        </w:rPr>
        <w:t xml:space="preserve"> 24, объявляет котировку, которая проводится одним этапом.</w:t>
      </w:r>
    </w:p>
    <w:p w:rsidR="008E6B11" w:rsidRPr="008E6B11" w:rsidRDefault="008E6B11" w:rsidP="008E6B11">
      <w:pPr>
        <w:pStyle w:val="a3"/>
        <w:spacing w:line="240" w:lineRule="auto"/>
        <w:ind w:firstLine="567"/>
        <w:rPr>
          <w:rFonts w:ascii="GHEA Grapalat" w:hAnsi="GHEA Grapalat"/>
          <w:i w:val="0"/>
          <w:sz w:val="22"/>
          <w:szCs w:val="22"/>
        </w:rPr>
      </w:pPr>
      <w:r w:rsidRPr="008E6B11">
        <w:rPr>
          <w:rFonts w:ascii="GHEA Grapalat" w:hAnsi="GHEA Grapalat"/>
          <w:i w:val="0"/>
          <w:sz w:val="22"/>
          <w:szCs w:val="22"/>
        </w:rPr>
        <w:t>Отобранному участнику будет предложено подписать контракт на поставку продуктов питания (далее - контракт).</w:t>
      </w:r>
    </w:p>
    <w:p w:rsidR="008E6B11" w:rsidRPr="008E6B11" w:rsidRDefault="008E6B11" w:rsidP="008E6B11">
      <w:pPr>
        <w:pStyle w:val="a3"/>
        <w:spacing w:line="240" w:lineRule="auto"/>
        <w:ind w:firstLine="567"/>
        <w:rPr>
          <w:rFonts w:ascii="GHEA Grapalat" w:hAnsi="GHEA Grapalat"/>
          <w:i w:val="0"/>
          <w:sz w:val="22"/>
          <w:szCs w:val="22"/>
        </w:rPr>
      </w:pPr>
      <w:r w:rsidRPr="008E6B11">
        <w:rPr>
          <w:rFonts w:ascii="GHEA Grapalat" w:hAnsi="GHEA Grapalat"/>
          <w:i w:val="0"/>
          <w:sz w:val="22"/>
          <w:szCs w:val="22"/>
        </w:rPr>
        <w:t xml:space="preserve">Согласно статье </w:t>
      </w:r>
      <w:proofErr w:type="gramStart"/>
      <w:r w:rsidRPr="008E6B11">
        <w:rPr>
          <w:rFonts w:ascii="GHEA Grapalat" w:hAnsi="GHEA Grapalat"/>
          <w:i w:val="0"/>
          <w:sz w:val="22"/>
          <w:szCs w:val="22"/>
        </w:rPr>
        <w:t>7 ,,Закона</w:t>
      </w:r>
      <w:proofErr w:type="gramEnd"/>
      <w:r w:rsidRPr="008E6B11">
        <w:rPr>
          <w:rFonts w:ascii="GHEA Grapalat" w:hAnsi="GHEA Grapalat"/>
          <w:i w:val="0"/>
          <w:sz w:val="22"/>
          <w:szCs w:val="22"/>
        </w:rPr>
        <w:t xml:space="preserve"> о закупках” любое лицо, независимо от того, является ли оно иностранным физическим лицом, организацией или лицом без гражданства, имеет равное право участвовать в этой запросе котировки.</w:t>
      </w:r>
    </w:p>
    <w:p w:rsidR="008E6B11" w:rsidRPr="008E6B11" w:rsidRDefault="008E6B11" w:rsidP="008E6B11">
      <w:pPr>
        <w:pStyle w:val="a3"/>
        <w:spacing w:line="240" w:lineRule="auto"/>
        <w:ind w:firstLine="567"/>
        <w:rPr>
          <w:rFonts w:ascii="GHEA Grapalat" w:hAnsi="GHEA Grapalat"/>
          <w:i w:val="0"/>
          <w:sz w:val="22"/>
          <w:szCs w:val="22"/>
        </w:rPr>
      </w:pPr>
      <w:r w:rsidRPr="008E6B11">
        <w:rPr>
          <w:rFonts w:ascii="GHEA Grapalat" w:hAnsi="GHEA Grapalat"/>
          <w:i w:val="0"/>
          <w:sz w:val="22"/>
          <w:szCs w:val="22"/>
        </w:rPr>
        <w:t>Квалификационные критерии для лиц, которые не имеют права участвовать в викторине, а также квалификационные критерии для участников и документы, которые должны быть представлены для оценки этих критериев, изложены по приглашению этой процедуры.</w:t>
      </w:r>
    </w:p>
    <w:p w:rsidR="008E6B11" w:rsidRPr="008E6B11" w:rsidRDefault="008E6B11" w:rsidP="008E6B11">
      <w:pPr>
        <w:pStyle w:val="a3"/>
        <w:spacing w:line="240" w:lineRule="auto"/>
        <w:ind w:firstLine="567"/>
        <w:rPr>
          <w:rFonts w:ascii="GHEA Grapalat" w:hAnsi="GHEA Grapalat"/>
          <w:i w:val="0"/>
          <w:sz w:val="22"/>
          <w:szCs w:val="22"/>
        </w:rPr>
      </w:pPr>
      <w:r w:rsidRPr="008E6B11">
        <w:rPr>
          <w:rFonts w:ascii="GHEA Grapalat" w:hAnsi="GHEA Grapalat"/>
          <w:i w:val="0"/>
          <w:sz w:val="22"/>
          <w:szCs w:val="22"/>
        </w:rPr>
        <w:t>Выбранный участник определяется количеством участников, которые получили удовлетворительную заявку по принципу предпочтения участника, подавшего минимальную ставку.</w:t>
      </w:r>
    </w:p>
    <w:p w:rsidR="008E6B11" w:rsidRPr="008E6B11" w:rsidRDefault="008E6B11" w:rsidP="008E6B11">
      <w:pPr>
        <w:pStyle w:val="a3"/>
        <w:spacing w:line="240" w:lineRule="auto"/>
        <w:ind w:firstLine="567"/>
        <w:rPr>
          <w:rFonts w:ascii="GHEA Grapalat" w:hAnsi="GHEA Grapalat"/>
          <w:i w:val="0"/>
          <w:sz w:val="22"/>
          <w:szCs w:val="22"/>
        </w:rPr>
      </w:pPr>
      <w:r w:rsidRPr="008E6B11">
        <w:rPr>
          <w:rFonts w:ascii="GHEA Grapalat" w:hAnsi="GHEA Grapalat"/>
          <w:i w:val="0"/>
          <w:sz w:val="22"/>
          <w:szCs w:val="22"/>
        </w:rPr>
        <w:t>Чтобы получить приглашение в письменной форме, вы должны обратиться к заказчику до 7 дней, начиная с даты публикации этого объявления в 11:00. Заказчику нужно предоставить письменное заявление. Заказчик обеспечивает письменное приглашение бесплатно.</w:t>
      </w:r>
    </w:p>
    <w:p w:rsidR="008E6B11" w:rsidRPr="008E6B11" w:rsidRDefault="008E6B11" w:rsidP="008E6B11">
      <w:pPr>
        <w:pStyle w:val="a3"/>
        <w:spacing w:line="240" w:lineRule="auto"/>
        <w:ind w:firstLine="567"/>
        <w:rPr>
          <w:rFonts w:ascii="GHEA Grapalat" w:hAnsi="GHEA Grapalat"/>
          <w:i w:val="0"/>
          <w:sz w:val="22"/>
          <w:szCs w:val="22"/>
        </w:rPr>
      </w:pPr>
      <w:r w:rsidRPr="008E6B11">
        <w:rPr>
          <w:rFonts w:ascii="GHEA Grapalat" w:hAnsi="GHEA Grapalat"/>
          <w:i w:val="0"/>
          <w:sz w:val="22"/>
          <w:szCs w:val="22"/>
        </w:rPr>
        <w:t>В случае запроса на электронное приглашение заказчик должен предоставить приглашение бесплатно в течение рабочего дня, следующего за днем получения электронного заявления.</w:t>
      </w:r>
    </w:p>
    <w:p w:rsidR="008E6B11" w:rsidRPr="008E6B11" w:rsidRDefault="008E6B11" w:rsidP="008E6B11">
      <w:pPr>
        <w:pStyle w:val="a3"/>
        <w:spacing w:line="240" w:lineRule="auto"/>
        <w:ind w:firstLine="567"/>
        <w:rPr>
          <w:rFonts w:ascii="GHEA Grapalat" w:hAnsi="GHEA Grapalat"/>
          <w:i w:val="0"/>
          <w:sz w:val="22"/>
          <w:szCs w:val="22"/>
        </w:rPr>
      </w:pPr>
      <w:r w:rsidRPr="008E6B11">
        <w:rPr>
          <w:rFonts w:ascii="GHEA Grapalat" w:hAnsi="GHEA Grapalat"/>
          <w:i w:val="0"/>
          <w:sz w:val="22"/>
          <w:szCs w:val="22"/>
        </w:rPr>
        <w:t>Не получение приглашения не ограничивает право участника участвовать в этой процедуре.</w:t>
      </w:r>
    </w:p>
    <w:p w:rsidR="008E6B11" w:rsidRPr="008E6B11" w:rsidRDefault="008E6B11" w:rsidP="008E6B11">
      <w:pPr>
        <w:pStyle w:val="a3"/>
        <w:spacing w:line="240" w:lineRule="auto"/>
        <w:ind w:firstLine="567"/>
        <w:rPr>
          <w:rFonts w:ascii="GHEA Grapalat" w:hAnsi="GHEA Grapalat"/>
          <w:i w:val="0"/>
          <w:sz w:val="22"/>
          <w:szCs w:val="22"/>
        </w:rPr>
      </w:pPr>
      <w:r w:rsidRPr="008E6B11">
        <w:rPr>
          <w:rFonts w:ascii="GHEA Grapalat" w:hAnsi="GHEA Grapalat"/>
          <w:i w:val="0"/>
          <w:sz w:val="22"/>
          <w:szCs w:val="22"/>
        </w:rPr>
        <w:t>Формы запроса предложений должны быть представлены по адресу РА в Араратской области</w:t>
      </w:r>
      <w:r w:rsidRPr="008E6B11">
        <w:rPr>
          <w:rFonts w:ascii="GHEA Grapalat" w:hAnsi="GHEA Grapalat"/>
          <w:i w:val="0"/>
          <w:sz w:val="22"/>
          <w:szCs w:val="22"/>
          <w:lang w:val="hy-AM"/>
        </w:rPr>
        <w:t xml:space="preserve">, </w:t>
      </w:r>
      <w:proofErr w:type="spellStart"/>
      <w:r w:rsidRPr="008E6B11">
        <w:rPr>
          <w:rFonts w:ascii="GHEA Grapalat" w:hAnsi="GHEA Grapalat"/>
          <w:i w:val="0"/>
          <w:sz w:val="22"/>
          <w:szCs w:val="22"/>
        </w:rPr>
        <w:t>с.Покр</w:t>
      </w:r>
      <w:proofErr w:type="spellEnd"/>
      <w:r w:rsidRPr="008E6B11">
        <w:rPr>
          <w:rFonts w:ascii="GHEA Grapalat" w:hAnsi="GHEA Grapalat"/>
          <w:i w:val="0"/>
          <w:sz w:val="22"/>
          <w:szCs w:val="22"/>
        </w:rPr>
        <w:t xml:space="preserve"> Веди, М. </w:t>
      </w:r>
      <w:proofErr w:type="spellStart"/>
      <w:r w:rsidRPr="008E6B11">
        <w:rPr>
          <w:rFonts w:ascii="GHEA Grapalat" w:hAnsi="GHEA Grapalat"/>
          <w:i w:val="0"/>
          <w:sz w:val="22"/>
          <w:szCs w:val="22"/>
        </w:rPr>
        <w:t>Оганисяна</w:t>
      </w:r>
      <w:proofErr w:type="spellEnd"/>
      <w:r w:rsidRPr="008E6B11">
        <w:rPr>
          <w:rFonts w:ascii="GHEA Grapalat" w:hAnsi="GHEA Grapalat"/>
          <w:i w:val="0"/>
          <w:sz w:val="22"/>
          <w:szCs w:val="22"/>
        </w:rPr>
        <w:t xml:space="preserve"> 24, в бумажной форме до 11:00 на 7-й день с даты публикации этого объявления. Приглашения также могут быть представлены на английском или русском, помимо армянского.</w:t>
      </w:r>
    </w:p>
    <w:p w:rsidR="008E6B11" w:rsidRPr="00FF0B9A" w:rsidRDefault="008E6B11" w:rsidP="008E6B11">
      <w:pPr>
        <w:pStyle w:val="a3"/>
        <w:spacing w:line="240" w:lineRule="auto"/>
        <w:ind w:firstLine="567"/>
        <w:rPr>
          <w:rFonts w:ascii="GHEA Grapalat" w:hAnsi="GHEA Grapalat"/>
          <w:i w:val="0"/>
          <w:sz w:val="22"/>
          <w:szCs w:val="22"/>
        </w:rPr>
      </w:pPr>
      <w:r w:rsidRPr="008E6B11">
        <w:rPr>
          <w:rFonts w:ascii="GHEA Grapalat" w:hAnsi="GHEA Grapalat"/>
          <w:i w:val="0"/>
          <w:sz w:val="22"/>
          <w:szCs w:val="22"/>
        </w:rPr>
        <w:t>Открытие торгов состоится по адресу РА в Араратской области</w:t>
      </w:r>
      <w:r w:rsidRPr="008E6B11">
        <w:rPr>
          <w:rFonts w:ascii="GHEA Grapalat" w:hAnsi="GHEA Grapalat"/>
          <w:i w:val="0"/>
          <w:sz w:val="22"/>
          <w:szCs w:val="22"/>
          <w:lang w:val="hy-AM"/>
        </w:rPr>
        <w:t xml:space="preserve">, </w:t>
      </w:r>
      <w:proofErr w:type="spellStart"/>
      <w:r w:rsidRPr="008E6B11">
        <w:rPr>
          <w:rFonts w:ascii="GHEA Grapalat" w:hAnsi="GHEA Grapalat"/>
          <w:i w:val="0"/>
          <w:sz w:val="22"/>
          <w:szCs w:val="22"/>
        </w:rPr>
        <w:t>с.Покр</w:t>
      </w:r>
      <w:proofErr w:type="spellEnd"/>
      <w:r w:rsidRPr="008E6B11">
        <w:rPr>
          <w:rFonts w:ascii="GHEA Grapalat" w:hAnsi="GHEA Grapalat"/>
          <w:i w:val="0"/>
          <w:sz w:val="22"/>
          <w:szCs w:val="22"/>
        </w:rPr>
        <w:t xml:space="preserve"> Веди, М. </w:t>
      </w:r>
      <w:proofErr w:type="spellStart"/>
      <w:r w:rsidRPr="00FF0B9A">
        <w:rPr>
          <w:rFonts w:ascii="GHEA Grapalat" w:hAnsi="GHEA Grapalat"/>
          <w:i w:val="0"/>
          <w:sz w:val="22"/>
          <w:szCs w:val="22"/>
        </w:rPr>
        <w:t>Оганисяна</w:t>
      </w:r>
      <w:proofErr w:type="spellEnd"/>
      <w:r w:rsidRPr="00FF0B9A">
        <w:rPr>
          <w:rFonts w:ascii="GHEA Grapalat" w:hAnsi="GHEA Grapalat"/>
          <w:i w:val="0"/>
          <w:sz w:val="22"/>
          <w:szCs w:val="22"/>
        </w:rPr>
        <w:t xml:space="preserve"> 24 в </w:t>
      </w:r>
      <w:proofErr w:type="gramStart"/>
      <w:r w:rsidR="00BC5C5F" w:rsidRPr="00FF0B9A">
        <w:rPr>
          <w:rFonts w:ascii="GHEA Grapalat" w:hAnsi="GHEA Grapalat"/>
          <w:i w:val="0"/>
          <w:sz w:val="22"/>
          <w:szCs w:val="22"/>
        </w:rPr>
        <w:t>19.08</w:t>
      </w:r>
      <w:r w:rsidRPr="00FF0B9A">
        <w:rPr>
          <w:rFonts w:ascii="GHEA Grapalat" w:hAnsi="GHEA Grapalat"/>
          <w:i w:val="0"/>
          <w:sz w:val="22"/>
          <w:szCs w:val="22"/>
        </w:rPr>
        <w:t>.2022  года</w:t>
      </w:r>
      <w:proofErr w:type="gramEnd"/>
      <w:r w:rsidRPr="00FF0B9A">
        <w:rPr>
          <w:rFonts w:ascii="GHEA Grapalat" w:hAnsi="GHEA Grapalat"/>
          <w:i w:val="0"/>
          <w:sz w:val="22"/>
          <w:szCs w:val="22"/>
        </w:rPr>
        <w:t xml:space="preserve"> в 11:00.</w:t>
      </w:r>
    </w:p>
    <w:p w:rsidR="002C09AA" w:rsidRPr="001B32D9" w:rsidRDefault="002C09AA" w:rsidP="002C09AA">
      <w:pPr>
        <w:pStyle w:val="a3"/>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lastRenderedPageBreak/>
        <w:t>Обжалование данной процедуры осуществляется в порядке, установленном законом РА "О закупках" и гражданским процессуальным кодексом РА.</w:t>
      </w:r>
    </w:p>
    <w:p w:rsidR="00D5244A" w:rsidRDefault="00754697" w:rsidP="008E6B11">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rsidR="00754697" w:rsidRPr="008E6B11" w:rsidRDefault="00754697" w:rsidP="00D5244A">
      <w:pPr>
        <w:pStyle w:val="a3"/>
        <w:widowControl w:val="0"/>
        <w:spacing w:after="160" w:line="240" w:lineRule="auto"/>
        <w:rPr>
          <w:rFonts w:ascii="GHEA Grapalat" w:hAnsi="GHEA Grapalat"/>
          <w:i w:val="0"/>
          <w:sz w:val="22"/>
          <w:szCs w:val="22"/>
          <w:u w:val="single"/>
        </w:rPr>
      </w:pPr>
      <w:r w:rsidRPr="008E6B11">
        <w:rPr>
          <w:rFonts w:ascii="GHEA Grapalat" w:hAnsi="GHEA Grapalat"/>
          <w:i w:val="0"/>
          <w:sz w:val="22"/>
          <w:szCs w:val="22"/>
        </w:rPr>
        <w:t xml:space="preserve">Телефон </w:t>
      </w:r>
      <w:r w:rsidR="00D5244A" w:rsidRPr="008E6B11">
        <w:rPr>
          <w:rFonts w:ascii="GHEA Grapalat" w:hAnsi="GHEA Grapalat"/>
          <w:i w:val="0"/>
          <w:sz w:val="22"/>
          <w:szCs w:val="22"/>
          <w:lang w:val="af-ZA"/>
        </w:rPr>
        <w:t>+</w:t>
      </w:r>
      <w:proofErr w:type="gramStart"/>
      <w:r w:rsidR="00D5244A" w:rsidRPr="008E6B11">
        <w:rPr>
          <w:rFonts w:ascii="GHEA Grapalat" w:hAnsi="GHEA Grapalat"/>
          <w:sz w:val="22"/>
          <w:szCs w:val="22"/>
          <w:lang w:val="af-ZA"/>
        </w:rPr>
        <w:t xml:space="preserve">374 </w:t>
      </w:r>
      <w:r w:rsidR="00D5244A" w:rsidRPr="008E6B11">
        <w:rPr>
          <w:rFonts w:ascii="Sylfaen" w:hAnsi="Sylfaen"/>
          <w:i w:val="0"/>
          <w:sz w:val="22"/>
          <w:szCs w:val="22"/>
          <w:lang w:val="af-ZA"/>
        </w:rPr>
        <w:t xml:space="preserve"> </w:t>
      </w:r>
      <w:r w:rsidR="0076070F" w:rsidRPr="008E6B11">
        <w:rPr>
          <w:rFonts w:ascii="Sylfaen" w:hAnsi="Sylfaen"/>
          <w:sz w:val="22"/>
          <w:szCs w:val="22"/>
          <w:lang w:val="af-ZA"/>
        </w:rPr>
        <w:t>2</w:t>
      </w:r>
      <w:proofErr w:type="gramEnd"/>
      <w:r w:rsidR="0076070F" w:rsidRPr="008E6B11">
        <w:rPr>
          <w:rFonts w:ascii="Sylfaen" w:hAnsi="Sylfaen"/>
          <w:sz w:val="22"/>
          <w:szCs w:val="22"/>
          <w:lang w:val="af-ZA"/>
        </w:rPr>
        <w:t>-</w:t>
      </w:r>
      <w:r w:rsidR="00B94E45" w:rsidRPr="008E6B11">
        <w:rPr>
          <w:rFonts w:ascii="Sylfaen" w:hAnsi="Sylfaen"/>
          <w:sz w:val="22"/>
          <w:szCs w:val="22"/>
          <w:lang w:val="af-ZA"/>
        </w:rPr>
        <w:t>37-74</w:t>
      </w:r>
    </w:p>
    <w:p w:rsidR="00D5244A" w:rsidRPr="008E6B11" w:rsidRDefault="00754697" w:rsidP="00D5244A">
      <w:pPr>
        <w:pStyle w:val="a3"/>
        <w:spacing w:line="240" w:lineRule="auto"/>
        <w:rPr>
          <w:rFonts w:ascii="GHEA Grapalat" w:hAnsi="GHEA Grapalat"/>
          <w:i w:val="0"/>
          <w:sz w:val="22"/>
          <w:szCs w:val="22"/>
          <w:lang w:val="af-ZA"/>
        </w:rPr>
      </w:pPr>
      <w:r w:rsidRPr="008E6B11">
        <w:rPr>
          <w:rFonts w:ascii="GHEA Grapalat" w:hAnsi="GHEA Grapalat"/>
          <w:i w:val="0"/>
          <w:sz w:val="22"/>
          <w:szCs w:val="22"/>
        </w:rPr>
        <w:t xml:space="preserve">Электронная почта </w:t>
      </w:r>
      <w:r w:rsidR="00D5244A" w:rsidRPr="008E6B11">
        <w:rPr>
          <w:rFonts w:ascii="GHEA Grapalat" w:hAnsi="GHEA Grapalat"/>
          <w:i w:val="0"/>
          <w:sz w:val="22"/>
          <w:szCs w:val="22"/>
          <w:lang w:val="en-US"/>
        </w:rPr>
        <w:t>E</w:t>
      </w:r>
      <w:r w:rsidR="00D5244A" w:rsidRPr="008E6B11">
        <w:rPr>
          <w:rFonts w:ascii="GHEA Grapalat" w:hAnsi="GHEA Grapalat"/>
          <w:i w:val="0"/>
          <w:sz w:val="22"/>
          <w:szCs w:val="22"/>
        </w:rPr>
        <w:t>-</w:t>
      </w:r>
      <w:r w:rsidR="00D5244A" w:rsidRPr="008E6B11">
        <w:rPr>
          <w:rFonts w:ascii="GHEA Grapalat" w:hAnsi="GHEA Grapalat"/>
          <w:i w:val="0"/>
          <w:sz w:val="22"/>
          <w:szCs w:val="22"/>
          <w:lang w:val="en-US"/>
        </w:rPr>
        <w:t>mail</w:t>
      </w:r>
      <w:r w:rsidR="00D5244A" w:rsidRPr="008E6B11">
        <w:rPr>
          <w:rFonts w:ascii="GHEA Grapalat" w:hAnsi="GHEA Grapalat"/>
          <w:i w:val="0"/>
          <w:sz w:val="22"/>
          <w:szCs w:val="22"/>
        </w:rPr>
        <w:t xml:space="preserve"> </w:t>
      </w:r>
      <w:hyperlink r:id="rId8" w:history="1">
        <w:r w:rsidR="00D5244A" w:rsidRPr="008E6B11">
          <w:rPr>
            <w:rStyle w:val="a9"/>
            <w:rFonts w:ascii="GHEA Grapalat" w:hAnsi="GHEA Grapalat"/>
            <w:sz w:val="22"/>
            <w:szCs w:val="22"/>
            <w:u w:val="none"/>
            <w:lang w:val="af-ZA"/>
          </w:rPr>
          <w:t>vedu.qaxaqapetaran.2017@mail.ru</w:t>
        </w:r>
      </w:hyperlink>
    </w:p>
    <w:p w:rsidR="00915A97" w:rsidRPr="00D5443D" w:rsidRDefault="00D5244A" w:rsidP="00D5244A">
      <w:pPr>
        <w:pStyle w:val="a3"/>
        <w:widowControl w:val="0"/>
        <w:spacing w:after="160" w:line="240" w:lineRule="auto"/>
        <w:ind w:firstLine="0"/>
        <w:rPr>
          <w:rFonts w:ascii="GHEA Grapalat" w:hAnsi="GHEA Grapalat"/>
          <w:i w:val="0"/>
          <w:sz w:val="16"/>
          <w:szCs w:val="16"/>
        </w:rPr>
      </w:pPr>
      <w:r w:rsidRPr="008E6B11">
        <w:rPr>
          <w:rFonts w:ascii="GHEA Grapalat" w:hAnsi="GHEA Grapalat"/>
          <w:i w:val="0"/>
          <w:sz w:val="22"/>
          <w:szCs w:val="22"/>
        </w:rPr>
        <w:t xml:space="preserve">          </w:t>
      </w:r>
      <w:r w:rsidR="00754697" w:rsidRPr="008E6B11">
        <w:rPr>
          <w:rFonts w:ascii="GHEA Grapalat" w:hAnsi="GHEA Grapalat"/>
          <w:i w:val="0"/>
          <w:sz w:val="22"/>
          <w:szCs w:val="22"/>
        </w:rPr>
        <w:t xml:space="preserve">Заказчик </w:t>
      </w:r>
      <w:r w:rsidR="008E6B11">
        <w:rPr>
          <w:rFonts w:ascii="GHEA Grapalat" w:hAnsi="GHEA Grapalat"/>
          <w:i w:val="0"/>
          <w:sz w:val="22"/>
          <w:szCs w:val="22"/>
          <w:lang w:val="en-US"/>
        </w:rPr>
        <w:t>՝</w:t>
      </w:r>
      <w:r w:rsidR="008E6B11" w:rsidRPr="008E6B11">
        <w:rPr>
          <w:rFonts w:ascii="GHEA Grapalat" w:hAnsi="GHEA Grapalat"/>
          <w:sz w:val="22"/>
          <w:szCs w:val="22"/>
          <w:lang w:val="af-ZA"/>
        </w:rPr>
        <w:t xml:space="preserve">Детский сад </w:t>
      </w:r>
      <w:r w:rsidR="008E6B11" w:rsidRPr="008E6B11">
        <w:rPr>
          <w:rFonts w:ascii="GHEA Grapalat" w:hAnsi="GHEA Grapalat"/>
          <w:i w:val="0"/>
          <w:sz w:val="22"/>
          <w:szCs w:val="22"/>
        </w:rPr>
        <w:t>&lt;&lt;</w:t>
      </w:r>
      <w:proofErr w:type="spellStart"/>
      <w:r w:rsidR="008E6B11" w:rsidRPr="008E6B11">
        <w:rPr>
          <w:rFonts w:ascii="GHEA Grapalat" w:hAnsi="GHEA Grapalat"/>
          <w:i w:val="0"/>
          <w:sz w:val="22"/>
          <w:szCs w:val="22"/>
        </w:rPr>
        <w:t>Зартонк</w:t>
      </w:r>
      <w:proofErr w:type="spellEnd"/>
      <w:r w:rsidR="008E6B11" w:rsidRPr="008E6B11">
        <w:rPr>
          <w:rFonts w:ascii="GHEA Grapalat" w:hAnsi="GHEA Grapalat"/>
          <w:i w:val="0"/>
          <w:sz w:val="22"/>
          <w:szCs w:val="22"/>
        </w:rPr>
        <w:t xml:space="preserve">&gt;&gt; села </w:t>
      </w:r>
      <w:proofErr w:type="spellStart"/>
      <w:r w:rsidR="008E6B11" w:rsidRPr="008E6B11">
        <w:rPr>
          <w:rFonts w:ascii="GHEA Grapalat" w:hAnsi="GHEA Grapalat"/>
          <w:i w:val="0"/>
          <w:sz w:val="22"/>
          <w:szCs w:val="22"/>
        </w:rPr>
        <w:t>Покр</w:t>
      </w:r>
      <w:proofErr w:type="spellEnd"/>
      <w:r w:rsidR="008E6B11" w:rsidRPr="008E6B11">
        <w:rPr>
          <w:rFonts w:ascii="GHEA Grapalat" w:hAnsi="GHEA Grapalat"/>
          <w:i w:val="0"/>
          <w:sz w:val="22"/>
          <w:szCs w:val="22"/>
        </w:rPr>
        <w:t xml:space="preserve"> Веди</w:t>
      </w:r>
      <w:r w:rsidR="008E6B11" w:rsidRPr="00332979">
        <w:rPr>
          <w:rFonts w:ascii="GHEA Grapalat" w:hAnsi="GHEA Grapalat"/>
          <w:sz w:val="36"/>
          <w:szCs w:val="36"/>
        </w:rPr>
        <w:t xml:space="preserve">  </w:t>
      </w:r>
      <w:r w:rsidR="00915A97">
        <w:rPr>
          <w:rFonts w:ascii="GHEA Grapalat" w:hAnsi="GHEA Grapalat" w:cs="Sylfaen"/>
          <w:b/>
        </w:rPr>
        <w:br w:type="page"/>
      </w:r>
    </w:p>
    <w:p w:rsidR="00096865" w:rsidRPr="009044F1" w:rsidRDefault="00096865" w:rsidP="00B46D58">
      <w:pPr>
        <w:pStyle w:val="aa"/>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D5244A" w:rsidRPr="00657B04" w:rsidRDefault="00D5244A" w:rsidP="00D5244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inherit" w:hAnsi="inherit" w:cs="Courier New"/>
          <w:color w:val="222222"/>
          <w:sz w:val="20"/>
          <w:szCs w:val="20"/>
          <w:lang w:bidi="ar-SA"/>
        </w:rPr>
      </w:pPr>
      <w:r w:rsidRPr="00657B04">
        <w:rPr>
          <w:rFonts w:ascii="inherit" w:hAnsi="inherit" w:cs="Courier New"/>
          <w:color w:val="222222"/>
          <w:sz w:val="20"/>
          <w:szCs w:val="20"/>
          <w:lang w:bidi="ar-SA"/>
        </w:rPr>
        <w:t>Комиссия по оценке предложений</w:t>
      </w:r>
    </w:p>
    <w:p w:rsidR="00D5244A" w:rsidRPr="00A21416" w:rsidRDefault="001B32D9" w:rsidP="00D5244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inherit" w:hAnsi="inherit" w:cs="Courier New"/>
          <w:lang w:bidi="ar-SA"/>
        </w:rPr>
      </w:pPr>
      <w:r w:rsidRPr="001B32D9">
        <w:rPr>
          <w:rFonts w:ascii="GHEA Grapalat" w:hAnsi="GHEA Grapalat" w:cs="Sylfaen"/>
          <w:i/>
        </w:rPr>
        <w:br/>
      </w:r>
      <w:r w:rsidR="00096865" w:rsidRPr="009044F1">
        <w:rPr>
          <w:rFonts w:ascii="GHEA Grapalat" w:hAnsi="GHEA Grapalat"/>
          <w:i/>
        </w:rPr>
        <w:t>под кодо</w:t>
      </w:r>
      <w:r w:rsidR="00096865" w:rsidRPr="00A21416">
        <w:rPr>
          <w:rFonts w:ascii="GHEA Grapalat" w:hAnsi="GHEA Grapalat"/>
          <w:i/>
        </w:rPr>
        <w:t xml:space="preserve">м </w:t>
      </w:r>
      <w:r w:rsidR="00BC5C5F">
        <w:rPr>
          <w:rFonts w:ascii="GHEA Grapalat" w:hAnsi="GHEA Grapalat"/>
        </w:rPr>
        <w:t xml:space="preserve">ПВМ-GHAPDZB-22/04        </w:t>
      </w:r>
      <w:r w:rsidR="00971348" w:rsidRPr="00A21416">
        <w:rPr>
          <w:rFonts w:ascii="GHEA Grapalat" w:hAnsi="GHEA Grapalat"/>
        </w:rPr>
        <w:t xml:space="preserve">    </w:t>
      </w:r>
      <w:r w:rsidR="00B6474B" w:rsidRPr="00A21416">
        <w:rPr>
          <w:rFonts w:ascii="GHEA Grapalat" w:hAnsi="GHEA Grapalat"/>
        </w:rPr>
        <w:t xml:space="preserve">  </w:t>
      </w:r>
      <w:r w:rsidR="00B94E45" w:rsidRPr="00A21416">
        <w:rPr>
          <w:rFonts w:ascii="GHEA Grapalat" w:hAnsi="GHEA Grapalat"/>
        </w:rPr>
        <w:t xml:space="preserve">  </w:t>
      </w:r>
      <w:r w:rsidRPr="00A21416">
        <w:rPr>
          <w:rFonts w:ascii="GHEA Grapalat" w:hAnsi="GHEA Grapalat" w:cs="Times Armenian"/>
          <w:i/>
        </w:rPr>
        <w:br/>
      </w:r>
      <w:r w:rsidR="00D5244A" w:rsidRPr="00A21416">
        <w:rPr>
          <w:rFonts w:ascii="inherit" w:hAnsi="inherit" w:cs="Courier New"/>
          <w:lang w:bidi="ar-SA"/>
        </w:rPr>
        <w:t> 2022 Указом</w:t>
      </w:r>
      <w:r w:rsidR="00E31B9E" w:rsidRPr="00A21416">
        <w:rPr>
          <w:rFonts w:ascii="inherit" w:hAnsi="inherit" w:cs="Courier New"/>
          <w:lang w:bidi="ar-SA"/>
        </w:rPr>
        <w:t xml:space="preserve"> </w:t>
      </w:r>
      <w:r w:rsidR="00D5244A" w:rsidRPr="00A21416">
        <w:rPr>
          <w:rFonts w:ascii="inherit" w:hAnsi="inherit" w:cs="Courier New"/>
          <w:lang w:bidi="ar-SA"/>
        </w:rPr>
        <w:t xml:space="preserve"> № 1</w:t>
      </w:r>
      <w:r w:rsidR="00B94E45" w:rsidRPr="00A21416">
        <w:rPr>
          <w:rFonts w:ascii="inherit" w:hAnsi="inherit" w:cs="Courier New"/>
          <w:lang w:bidi="ar-SA"/>
        </w:rPr>
        <w:t xml:space="preserve"> от</w:t>
      </w:r>
      <w:r w:rsidR="00E31B9E" w:rsidRPr="00A21416">
        <w:rPr>
          <w:rFonts w:ascii="inherit" w:hAnsi="inherit" w:cs="Courier New"/>
          <w:lang w:bidi="ar-SA"/>
        </w:rPr>
        <w:t xml:space="preserve"> </w:t>
      </w:r>
      <w:r w:rsidR="00BC5C5F" w:rsidRPr="00BC5C5F">
        <w:rPr>
          <w:rFonts w:ascii="inherit" w:hAnsi="inherit" w:cs="Courier New"/>
          <w:lang w:bidi="ar-SA"/>
        </w:rPr>
        <w:t>12</w:t>
      </w:r>
      <w:r w:rsidR="00D5244A" w:rsidRPr="00A21416">
        <w:rPr>
          <w:rFonts w:ascii="inherit" w:hAnsi="inherit" w:cs="Courier New"/>
          <w:lang w:bidi="ar-SA"/>
        </w:rPr>
        <w:t>.0</w:t>
      </w:r>
      <w:r w:rsidR="00BC5C5F">
        <w:rPr>
          <w:rFonts w:ascii="inherit" w:hAnsi="inherit" w:cs="Courier New"/>
          <w:lang w:bidi="ar-SA"/>
        </w:rPr>
        <w:t>8</w:t>
      </w:r>
    </w:p>
    <w:p w:rsidR="00096865" w:rsidRPr="009044F1" w:rsidRDefault="00096865" w:rsidP="00D5244A">
      <w:pPr>
        <w:pStyle w:val="aa"/>
        <w:widowControl w:val="0"/>
        <w:spacing w:after="160"/>
        <w:ind w:firstLine="567"/>
        <w:rPr>
          <w:rFonts w:ascii="GHEA Grapalat" w:hAnsi="GHEA Grapalat"/>
          <w:i/>
        </w:rPr>
      </w:pPr>
    </w:p>
    <w:p w:rsidR="00096865" w:rsidRPr="009044F1" w:rsidRDefault="00096865" w:rsidP="00B46D58">
      <w:pPr>
        <w:pStyle w:val="aa"/>
        <w:widowControl w:val="0"/>
        <w:spacing w:after="160"/>
        <w:ind w:right="-7" w:firstLine="567"/>
        <w:jc w:val="center"/>
        <w:rPr>
          <w:rFonts w:ascii="GHEA Grapalat" w:hAnsi="GHEA Grapalat"/>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96865" w:rsidRPr="003A1EBB" w:rsidRDefault="008E6B11" w:rsidP="00B46D58">
      <w:pPr>
        <w:pStyle w:val="aa"/>
        <w:widowControl w:val="0"/>
        <w:spacing w:after="160"/>
        <w:ind w:right="-7" w:firstLine="567"/>
        <w:jc w:val="center"/>
        <w:rPr>
          <w:rFonts w:ascii="GHEA Grapalat" w:hAnsi="GHEA Grapalat"/>
        </w:rPr>
      </w:pPr>
      <w:r w:rsidRPr="008E6B11">
        <w:rPr>
          <w:rFonts w:ascii="GHEA Grapalat" w:hAnsi="GHEA Grapalat"/>
          <w:i/>
          <w:sz w:val="22"/>
          <w:szCs w:val="22"/>
          <w:lang w:val="af-ZA"/>
        </w:rPr>
        <w:t xml:space="preserve">Детский сад </w:t>
      </w:r>
      <w:r w:rsidRPr="008E6B11">
        <w:rPr>
          <w:rFonts w:ascii="GHEA Grapalat" w:hAnsi="GHEA Grapalat"/>
          <w:i/>
          <w:sz w:val="22"/>
          <w:szCs w:val="22"/>
        </w:rPr>
        <w:t>&lt;&lt;</w:t>
      </w:r>
      <w:proofErr w:type="spellStart"/>
      <w:r w:rsidRPr="008E6B11">
        <w:rPr>
          <w:rFonts w:ascii="GHEA Grapalat" w:hAnsi="GHEA Grapalat"/>
          <w:i/>
          <w:sz w:val="22"/>
          <w:szCs w:val="22"/>
        </w:rPr>
        <w:t>Зартонк</w:t>
      </w:r>
      <w:proofErr w:type="spellEnd"/>
      <w:r w:rsidRPr="008E6B11">
        <w:rPr>
          <w:rFonts w:ascii="GHEA Grapalat" w:hAnsi="GHEA Grapalat"/>
          <w:i/>
          <w:sz w:val="22"/>
          <w:szCs w:val="22"/>
        </w:rPr>
        <w:t xml:space="preserve">&gt;&gt; села </w:t>
      </w:r>
      <w:proofErr w:type="spellStart"/>
      <w:r w:rsidRPr="008E6B11">
        <w:rPr>
          <w:rFonts w:ascii="GHEA Grapalat" w:hAnsi="GHEA Grapalat"/>
          <w:i/>
          <w:sz w:val="22"/>
          <w:szCs w:val="22"/>
        </w:rPr>
        <w:t>Покр</w:t>
      </w:r>
      <w:proofErr w:type="spellEnd"/>
      <w:r w:rsidRPr="008E6B11">
        <w:rPr>
          <w:rFonts w:ascii="GHEA Grapalat" w:hAnsi="GHEA Grapalat"/>
          <w:i/>
          <w:sz w:val="22"/>
          <w:szCs w:val="22"/>
        </w:rPr>
        <w:t xml:space="preserve"> Веди</w:t>
      </w:r>
      <w:r w:rsidRPr="00332979">
        <w:rPr>
          <w:rFonts w:ascii="GHEA Grapalat" w:hAnsi="GHEA Grapalat"/>
          <w:i/>
          <w:sz w:val="36"/>
          <w:szCs w:val="36"/>
        </w:rPr>
        <w:t xml:space="preserve">  </w:t>
      </w:r>
    </w:p>
    <w:p w:rsidR="000763E5" w:rsidRPr="003A1EBB" w:rsidRDefault="000763E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96865" w:rsidRPr="009044F1" w:rsidRDefault="000763E5" w:rsidP="00B46D58">
      <w:pPr>
        <w:pStyle w:val="aa"/>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aa"/>
        <w:widowControl w:val="0"/>
        <w:spacing w:after="160"/>
        <w:ind w:right="-7" w:firstLine="567"/>
        <w:jc w:val="center"/>
        <w:rPr>
          <w:rFonts w:ascii="GHEA Grapalat" w:hAnsi="GHEA Grapalat" w:cs="Sylfaen"/>
        </w:rPr>
      </w:pPr>
    </w:p>
    <w:p w:rsidR="00096865" w:rsidRPr="009044F1" w:rsidRDefault="00096865" w:rsidP="00B46D58">
      <w:pPr>
        <w:pStyle w:val="aa"/>
        <w:widowControl w:val="0"/>
        <w:spacing w:after="160"/>
        <w:ind w:right="-7" w:firstLine="567"/>
        <w:jc w:val="center"/>
        <w:rPr>
          <w:rFonts w:ascii="GHEA Grapalat" w:hAnsi="GHEA Grapalat" w:cs="Sylfaen"/>
        </w:rPr>
      </w:pPr>
    </w:p>
    <w:p w:rsidR="00D5244A" w:rsidRDefault="002B32D6" w:rsidP="00B46D58">
      <w:pPr>
        <w:pStyle w:val="aa"/>
        <w:widowControl w:val="0"/>
        <w:spacing w:after="160"/>
        <w:ind w:right="-7"/>
        <w:jc w:val="center"/>
        <w:rPr>
          <w:rFonts w:ascii="GHEA Grapalat" w:hAnsi="GHEA Grapalat"/>
        </w:rPr>
      </w:pPr>
      <w:r w:rsidRPr="009044F1">
        <w:rPr>
          <w:rFonts w:ascii="GHEA Grapalat" w:hAnsi="GHEA Grapalat"/>
        </w:rPr>
        <w:t xml:space="preserve">НА ОТКРЫТЫЙ КОНКУРС, ОБЪЯВЛЕННЫЙ С ЦЕЛЬЮ ПРИОБРЕТЕНИЯ </w:t>
      </w:r>
    </w:p>
    <w:p w:rsidR="00096865" w:rsidRPr="009044F1" w:rsidRDefault="002B32D6" w:rsidP="00B46D58">
      <w:pPr>
        <w:pStyle w:val="aa"/>
        <w:widowControl w:val="0"/>
        <w:spacing w:after="160"/>
        <w:ind w:right="-7"/>
        <w:jc w:val="center"/>
        <w:rPr>
          <w:rFonts w:ascii="GHEA Grapalat" w:hAnsi="GHEA Grapalat"/>
        </w:rPr>
      </w:pPr>
      <w:r w:rsidRPr="009044F1">
        <w:rPr>
          <w:rFonts w:ascii="GHEA Grapalat" w:hAnsi="GHEA Grapalat"/>
        </w:rPr>
        <w:t>"</w:t>
      </w:r>
      <w:r w:rsidR="00D5244A" w:rsidRPr="00D5244A">
        <w:rPr>
          <w:rFonts w:ascii="Sylfaen" w:hAnsi="Sylfaen"/>
          <w:i/>
        </w:rPr>
        <w:t xml:space="preserve"> </w:t>
      </w:r>
      <w:r w:rsidR="00D5244A" w:rsidRPr="00D5244A">
        <w:rPr>
          <w:rFonts w:ascii="Sylfaen" w:hAnsi="Sylfaen"/>
        </w:rPr>
        <w:t xml:space="preserve">продуктов </w:t>
      </w:r>
      <w:proofErr w:type="gramStart"/>
      <w:r w:rsidR="00D5244A" w:rsidRPr="00D5244A">
        <w:rPr>
          <w:rFonts w:ascii="Sylfaen" w:hAnsi="Sylfaen"/>
        </w:rPr>
        <w:t>питания</w:t>
      </w:r>
      <w:r w:rsidR="00D5244A" w:rsidRPr="00453785">
        <w:rPr>
          <w:rFonts w:ascii="Sylfaen" w:hAnsi="Sylfaen"/>
          <w:i/>
        </w:rPr>
        <w:t xml:space="preserve"> </w:t>
      </w:r>
      <w:r w:rsidR="00D5244A">
        <w:rPr>
          <w:rFonts w:ascii="Sylfaen" w:hAnsi="Sylfaen"/>
          <w:i/>
        </w:rPr>
        <w:t xml:space="preserve"> </w:t>
      </w:r>
      <w:r w:rsidRPr="009044F1">
        <w:rPr>
          <w:rFonts w:ascii="GHEA Grapalat" w:hAnsi="GHEA Grapalat"/>
        </w:rPr>
        <w:t>"</w:t>
      </w:r>
      <w:proofErr w:type="gramEnd"/>
      <w:r w:rsidRPr="009044F1">
        <w:rPr>
          <w:rFonts w:ascii="GHEA Grapalat" w:hAnsi="GHEA Grapalat"/>
        </w:rPr>
        <w:t xml:space="preserve"> ДЛЯ НУЖД </w:t>
      </w:r>
      <w:r w:rsidR="008E6B11" w:rsidRPr="008E6B11">
        <w:rPr>
          <w:rFonts w:ascii="GHEA Grapalat" w:hAnsi="GHEA Grapalat"/>
          <w:i/>
          <w:sz w:val="22"/>
          <w:szCs w:val="22"/>
          <w:lang w:val="af-ZA"/>
        </w:rPr>
        <w:t xml:space="preserve">Детский сад </w:t>
      </w:r>
      <w:r w:rsidR="008E6B11" w:rsidRPr="008E6B11">
        <w:rPr>
          <w:rFonts w:ascii="GHEA Grapalat" w:hAnsi="GHEA Grapalat"/>
          <w:i/>
          <w:sz w:val="22"/>
          <w:szCs w:val="22"/>
        </w:rPr>
        <w:t>&lt;&lt;</w:t>
      </w:r>
      <w:proofErr w:type="spellStart"/>
      <w:r w:rsidR="008E6B11" w:rsidRPr="008E6B11">
        <w:rPr>
          <w:rFonts w:ascii="GHEA Grapalat" w:hAnsi="GHEA Grapalat"/>
          <w:i/>
          <w:sz w:val="22"/>
          <w:szCs w:val="22"/>
        </w:rPr>
        <w:t>Зартонк</w:t>
      </w:r>
      <w:proofErr w:type="spellEnd"/>
      <w:r w:rsidR="008E6B11" w:rsidRPr="008E6B11">
        <w:rPr>
          <w:rFonts w:ascii="GHEA Grapalat" w:hAnsi="GHEA Grapalat"/>
          <w:i/>
          <w:sz w:val="22"/>
          <w:szCs w:val="22"/>
        </w:rPr>
        <w:t xml:space="preserve">&gt;&gt; села </w:t>
      </w:r>
      <w:proofErr w:type="spellStart"/>
      <w:r w:rsidR="008E6B11" w:rsidRPr="008E6B11">
        <w:rPr>
          <w:rFonts w:ascii="GHEA Grapalat" w:hAnsi="GHEA Grapalat"/>
          <w:i/>
          <w:sz w:val="22"/>
          <w:szCs w:val="22"/>
        </w:rPr>
        <w:t>Покр</w:t>
      </w:r>
      <w:proofErr w:type="spellEnd"/>
      <w:r w:rsidR="008E6B11" w:rsidRPr="008E6B11">
        <w:rPr>
          <w:rFonts w:ascii="GHEA Grapalat" w:hAnsi="GHEA Grapalat"/>
          <w:i/>
          <w:sz w:val="22"/>
          <w:szCs w:val="22"/>
        </w:rPr>
        <w:t xml:space="preserve"> Веди</w:t>
      </w:r>
      <w:r w:rsidR="008E6B11" w:rsidRPr="00332979">
        <w:rPr>
          <w:rFonts w:ascii="GHEA Grapalat" w:hAnsi="GHEA Grapalat"/>
          <w:i/>
          <w:sz w:val="36"/>
          <w:szCs w:val="36"/>
        </w:rPr>
        <w:t xml:space="preserve">  </w:t>
      </w:r>
    </w:p>
    <w:p w:rsidR="00CE0D95" w:rsidRPr="009044F1" w:rsidRDefault="00CE0D95" w:rsidP="00B46D58">
      <w:pPr>
        <w:pStyle w:val="aa"/>
        <w:widowControl w:val="0"/>
        <w:spacing w:after="160"/>
        <w:ind w:right="-7" w:firstLine="567"/>
        <w:jc w:val="center"/>
        <w:rPr>
          <w:rFonts w:ascii="GHEA Grapalat" w:hAnsi="GHEA Grapalat"/>
        </w:rPr>
      </w:pPr>
    </w:p>
    <w:p w:rsidR="00CE0D95" w:rsidRPr="009044F1" w:rsidRDefault="00CE0D95" w:rsidP="00B46D58">
      <w:pPr>
        <w:pStyle w:val="aa"/>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615B35" w:rsidRPr="00EC400D" w:rsidRDefault="00D5244A" w:rsidP="008E6B11">
      <w:pPr>
        <w:pStyle w:val="HTML"/>
        <w:shd w:val="clear" w:color="auto" w:fill="F8F9FA"/>
        <w:spacing w:line="540" w:lineRule="atLeast"/>
        <w:rPr>
          <w:rFonts w:ascii="GHEA Grapalat" w:hAnsi="GHEA Grapalat"/>
        </w:rPr>
      </w:pPr>
      <w:r w:rsidRPr="00EB4EC1">
        <w:rPr>
          <w:rFonts w:ascii="inherit" w:hAnsi="inherit"/>
          <w:color w:val="222222"/>
          <w:sz w:val="22"/>
          <w:szCs w:val="22"/>
        </w:rPr>
        <w:t xml:space="preserve">АРАРАТСКОГО </w:t>
      </w:r>
      <w:proofErr w:type="gramStart"/>
      <w:r w:rsidRPr="00EB4EC1">
        <w:rPr>
          <w:rFonts w:ascii="inherit" w:hAnsi="inherit"/>
          <w:color w:val="222222"/>
          <w:sz w:val="22"/>
          <w:szCs w:val="22"/>
        </w:rPr>
        <w:t>МАРЗА</w:t>
      </w:r>
      <w:r w:rsidR="00B94E45" w:rsidRPr="00B94E45">
        <w:rPr>
          <w:rFonts w:ascii="Arial" w:hAnsi="Arial" w:cs="Arial"/>
          <w:i/>
          <w:sz w:val="24"/>
          <w:szCs w:val="24"/>
        </w:rPr>
        <w:t xml:space="preserve">  </w:t>
      </w:r>
      <w:r w:rsidR="008E6B11" w:rsidRPr="008E6B11">
        <w:rPr>
          <w:rFonts w:ascii="GHEA Grapalat" w:hAnsi="GHEA Grapalat"/>
          <w:i/>
          <w:sz w:val="22"/>
          <w:szCs w:val="22"/>
          <w:lang w:val="af-ZA"/>
        </w:rPr>
        <w:t>Детский</w:t>
      </w:r>
      <w:proofErr w:type="gramEnd"/>
      <w:r w:rsidR="008E6B11" w:rsidRPr="008E6B11">
        <w:rPr>
          <w:rFonts w:ascii="GHEA Grapalat" w:hAnsi="GHEA Grapalat"/>
          <w:i/>
          <w:sz w:val="22"/>
          <w:szCs w:val="22"/>
          <w:lang w:val="af-ZA"/>
        </w:rPr>
        <w:t xml:space="preserve"> сад </w:t>
      </w:r>
      <w:r w:rsidR="008E6B11" w:rsidRPr="008E6B11">
        <w:rPr>
          <w:rFonts w:ascii="GHEA Grapalat" w:hAnsi="GHEA Grapalat"/>
          <w:i/>
          <w:sz w:val="22"/>
          <w:szCs w:val="22"/>
        </w:rPr>
        <w:t>&lt;&lt;</w:t>
      </w:r>
      <w:proofErr w:type="spellStart"/>
      <w:r w:rsidR="008E6B11" w:rsidRPr="008E6B11">
        <w:rPr>
          <w:rFonts w:ascii="GHEA Grapalat" w:hAnsi="GHEA Grapalat"/>
          <w:i/>
          <w:sz w:val="22"/>
          <w:szCs w:val="22"/>
        </w:rPr>
        <w:t>Зартонк</w:t>
      </w:r>
      <w:proofErr w:type="spellEnd"/>
      <w:r w:rsidR="008E6B11" w:rsidRPr="008E6B11">
        <w:rPr>
          <w:rFonts w:ascii="GHEA Grapalat" w:hAnsi="GHEA Grapalat"/>
          <w:i/>
          <w:sz w:val="22"/>
          <w:szCs w:val="22"/>
        </w:rPr>
        <w:t xml:space="preserve">&gt;&gt; села </w:t>
      </w:r>
      <w:proofErr w:type="spellStart"/>
      <w:r w:rsidR="008E6B11" w:rsidRPr="008E6B11">
        <w:rPr>
          <w:rFonts w:ascii="GHEA Grapalat" w:hAnsi="GHEA Grapalat"/>
          <w:i/>
          <w:sz w:val="22"/>
          <w:szCs w:val="22"/>
        </w:rPr>
        <w:t>Покр</w:t>
      </w:r>
      <w:proofErr w:type="spellEnd"/>
      <w:r w:rsidR="008E6B11" w:rsidRPr="008E6B11">
        <w:rPr>
          <w:rFonts w:ascii="GHEA Grapalat" w:hAnsi="GHEA Grapalat"/>
          <w:i/>
          <w:sz w:val="22"/>
          <w:szCs w:val="22"/>
        </w:rPr>
        <w:t xml:space="preserve"> Веди</w:t>
      </w:r>
      <w:r w:rsidR="008E6B11" w:rsidRPr="00332979">
        <w:rPr>
          <w:rFonts w:ascii="GHEA Grapalat" w:hAnsi="GHEA Grapalat"/>
          <w:i/>
          <w:sz w:val="36"/>
          <w:szCs w:val="36"/>
        </w:rPr>
        <w:t xml:space="preserve">  </w:t>
      </w:r>
      <w:r w:rsidR="005D7731" w:rsidRPr="009044F1">
        <w:rPr>
          <w:rFonts w:ascii="GHEA Grapalat" w:hAnsi="GHEA Grapalat"/>
        </w:rPr>
        <w:t>___</w:t>
      </w:r>
      <w:r w:rsidR="00EB5576">
        <w:rPr>
          <w:rFonts w:ascii="GHEA Grapalat" w:hAnsi="GHEA Grapalat"/>
        </w:rPr>
        <w:t>__________________</w:t>
      </w:r>
      <w:r w:rsidR="00EB5576" w:rsidRPr="00EC400D">
        <w:rPr>
          <w:rFonts w:ascii="GHEA Grapalat" w:hAnsi="GHEA Grapalat"/>
        </w:rPr>
        <w:t>___</w:t>
      </w:r>
      <w:r w:rsidR="005D7731" w:rsidRPr="009044F1">
        <w:rPr>
          <w:rFonts w:ascii="GHEA Grapalat" w:hAnsi="GHEA Grapalat"/>
        </w:rPr>
        <w:t xml:space="preserve">_______ </w:t>
      </w:r>
      <w:r w:rsidR="005D7731" w:rsidRPr="002E069D">
        <w:rPr>
          <w:rFonts w:ascii="GHEA Grapalat" w:hAnsi="GHEA Grapalat"/>
          <w:b/>
        </w:rPr>
        <w:t>ДЛЯ НУЖД</w:t>
      </w:r>
      <w:r w:rsidR="00EB5576" w:rsidRPr="00EC400D">
        <w:rPr>
          <w:rFonts w:ascii="GHEA Grapalat" w:hAnsi="GHEA Grapalat"/>
        </w:rPr>
        <w:t xml:space="preserve"> </w:t>
      </w:r>
      <w:r w:rsidR="00EB5576">
        <w:rPr>
          <w:rFonts w:ascii="GHEA Grapalat" w:hAnsi="GHEA Grapalat"/>
        </w:rPr>
        <w:t>______</w:t>
      </w:r>
      <w:r w:rsidR="00EB5576" w:rsidRPr="009044F1">
        <w:rPr>
          <w:rFonts w:ascii="GHEA Grapalat" w:hAnsi="GHEA Grapalat"/>
        </w:rPr>
        <w:t>________</w:t>
      </w:r>
      <w:r w:rsidR="00EB5576" w:rsidRPr="00EC400D">
        <w:rPr>
          <w:rFonts w:ascii="GHEA Grapalat" w:hAnsi="GHEA Grapalat"/>
        </w:rPr>
        <w:t>______</w:t>
      </w:r>
      <w:r w:rsidR="00EB5576" w:rsidRPr="009044F1">
        <w:rPr>
          <w:rFonts w:ascii="GHEA Grapalat" w:hAnsi="GHEA Grapalat"/>
        </w:rPr>
        <w:t>__________</w:t>
      </w:r>
    </w:p>
    <w:p w:rsidR="00615B35" w:rsidRPr="00EC400D" w:rsidRDefault="00615B35" w:rsidP="00B46D58">
      <w:pPr>
        <w:widowControl w:val="0"/>
        <w:tabs>
          <w:tab w:val="left" w:pos="5954"/>
        </w:tabs>
        <w:spacing w:after="160"/>
        <w:ind w:firstLine="567"/>
        <w:rPr>
          <w:rFonts w:ascii="GHEA Grapalat" w:hAnsi="GHEA Grapalat"/>
          <w:sz w:val="20"/>
          <w:szCs w:val="20"/>
        </w:rPr>
      </w:pPr>
      <w:r w:rsidRPr="00EC400D">
        <w:rPr>
          <w:rFonts w:ascii="GHEA Grapalat" w:hAnsi="GHEA Grapalat"/>
          <w:sz w:val="20"/>
          <w:szCs w:val="20"/>
        </w:rPr>
        <w:t>наименование</w:t>
      </w:r>
      <w:r w:rsidR="00EB5576" w:rsidRPr="00EC400D">
        <w:rPr>
          <w:sz w:val="20"/>
          <w:szCs w:val="20"/>
        </w:rPr>
        <w:t xml:space="preserve"> </w:t>
      </w:r>
      <w:r w:rsidRPr="00EC400D">
        <w:rPr>
          <w:rFonts w:ascii="GHEA Grapalat" w:hAnsi="GHEA Grapalat"/>
          <w:sz w:val="20"/>
          <w:szCs w:val="20"/>
        </w:rPr>
        <w:t>товара</w:t>
      </w:r>
      <w:r w:rsidR="00EC400D" w:rsidRPr="00EC400D">
        <w:rPr>
          <w:rFonts w:ascii="GHEA Grapalat" w:hAnsi="GHEA Grapalat"/>
          <w:sz w:val="20"/>
          <w:szCs w:val="20"/>
        </w:rPr>
        <w:tab/>
        <w:t>(наименование заказчика)</w:t>
      </w:r>
    </w:p>
    <w:p w:rsidR="00160AE4" w:rsidRPr="003A1EBB" w:rsidRDefault="00160AE4" w:rsidP="00B46D58">
      <w:pPr>
        <w:widowControl w:val="0"/>
        <w:spacing w:after="160"/>
        <w:ind w:firstLine="567"/>
        <w:jc w:val="center"/>
        <w:rPr>
          <w:rFonts w:ascii="GHEA Grapalat" w:hAnsi="GHEA Grapalat"/>
        </w:rPr>
      </w:pP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ОТКРЫТЫЙ КОНКУРС,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proofErr w:type="gramStart"/>
      <w:r w:rsidR="00174DAB" w:rsidRPr="003D0E3C">
        <w:rPr>
          <w:rFonts w:ascii="GHEA Grapalat" w:hAnsi="GHEA Grapalat"/>
        </w:rPr>
        <w:t>квалификаци</w:t>
      </w:r>
      <w:r w:rsidR="00174DAB">
        <w:rPr>
          <w:rFonts w:ascii="GHEA Grapalat" w:hAnsi="GHEA Grapalat"/>
        </w:rPr>
        <w:t>и  и</w:t>
      </w:r>
      <w:proofErr w:type="gramEnd"/>
      <w:r w:rsidR="00174DAB">
        <w:rPr>
          <w:rFonts w:ascii="GHEA Grapalat" w:hAnsi="GHEA Grapalat"/>
        </w:rPr>
        <w:t xml:space="preserve">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lastRenderedPageBreak/>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BC5C5F">
        <w:rPr>
          <w:rFonts w:ascii="GHEA Grapalat" w:hAnsi="GHEA Grapalat"/>
          <w:i/>
        </w:rPr>
        <w:t xml:space="preserve">ПВМ-GHAPDZB-22/04        </w:t>
      </w:r>
      <w:r w:rsidR="00971348">
        <w:rPr>
          <w:rFonts w:ascii="GHEA Grapalat" w:hAnsi="GHEA Grapalat"/>
          <w:i/>
        </w:rPr>
        <w:t xml:space="preserve">    </w:t>
      </w:r>
      <w:r w:rsidR="00B6474B">
        <w:rPr>
          <w:rFonts w:ascii="GHEA Grapalat" w:hAnsi="GHEA Grapalat"/>
          <w:i/>
        </w:rPr>
        <w:t xml:space="preserve"> </w:t>
      </w:r>
      <w:proofErr w:type="gramStart"/>
      <w:r w:rsidR="00B6474B">
        <w:rPr>
          <w:rFonts w:ascii="GHEA Grapalat" w:hAnsi="GHEA Grapalat"/>
          <w:i/>
        </w:rPr>
        <w:t xml:space="preserve"> </w:t>
      </w:r>
      <w:r w:rsidR="00D5244A">
        <w:rPr>
          <w:rFonts w:ascii="GHEA Grapalat" w:hAnsi="GHEA Grapalat"/>
          <w:i/>
        </w:rPr>
        <w:t xml:space="preserve">  </w:t>
      </w:r>
      <w:r w:rsidR="00096865" w:rsidRPr="006D2DF7">
        <w:rPr>
          <w:rFonts w:ascii="GHEA Grapalat" w:hAnsi="GHEA Grapalat"/>
          <w:spacing w:val="-6"/>
        </w:rPr>
        <w:t>(</w:t>
      </w:r>
      <w:proofErr w:type="gramEnd"/>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"адрес</w:t>
      </w:r>
      <w:r w:rsidR="00A90E28">
        <w:rPr>
          <w:rFonts w:ascii="Courier New" w:hAnsi="Courier New" w:cs="Courier New"/>
          <w:sz w:val="24"/>
          <w:szCs w:val="24"/>
          <w:lang w:val="en-US"/>
        </w:rPr>
        <w:t> </w:t>
      </w:r>
      <w:r w:rsidRPr="009044F1">
        <w:rPr>
          <w:rFonts w:ascii="GHEA Grapalat" w:hAnsi="GHEA Grapalat"/>
          <w:sz w:val="24"/>
          <w:szCs w:val="24"/>
        </w:rPr>
        <w:t>электронной почты".</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"Наименование предмета закупки" (далее — также товар) для нужд "Наименование заказчика", которые сгруппированы в лоты "Количество лотов"</w:t>
      </w:r>
      <w:r w:rsidR="00FF0B9A" w:rsidRPr="00FF0B9A">
        <w:rPr>
          <w:rFonts w:ascii="GHEA Grapalat" w:hAnsi="GHEA Grapalat"/>
          <w:i w:val="0"/>
          <w:sz w:val="24"/>
          <w:szCs w:val="24"/>
        </w:rPr>
        <w:t>19</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246"/>
        <w:gridCol w:w="6458"/>
      </w:tblGrid>
      <w:tr w:rsidR="00AD432A" w:rsidRPr="009044F1" w:rsidTr="00AD432A">
        <w:trPr>
          <w:jc w:val="center"/>
        </w:trPr>
        <w:tc>
          <w:tcPr>
            <w:tcW w:w="2776" w:type="dxa"/>
            <w:gridSpan w:val="2"/>
            <w:vAlign w:val="center"/>
          </w:tcPr>
          <w:p w:rsidR="00AD432A" w:rsidRPr="00C53648" w:rsidRDefault="00AD432A" w:rsidP="00B46D58">
            <w:pPr>
              <w:pStyle w:val="23"/>
              <w:widowControl w:val="0"/>
              <w:spacing w:after="120" w:line="240" w:lineRule="auto"/>
              <w:ind w:firstLine="0"/>
              <w:jc w:val="center"/>
              <w:rPr>
                <w:rFonts w:ascii="GHEA Grapalat" w:hAnsi="GHEA Grapalat"/>
                <w:b/>
                <w:i/>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458" w:type="dxa"/>
            <w:vMerge w:val="restart"/>
            <w:vAlign w:val="center"/>
          </w:tcPr>
          <w:p w:rsidR="00AD432A" w:rsidRPr="00C53648" w:rsidRDefault="00AD432A" w:rsidP="00B46D58">
            <w:pPr>
              <w:pStyle w:val="23"/>
              <w:widowControl w:val="0"/>
              <w:spacing w:after="120" w:line="240" w:lineRule="auto"/>
              <w:ind w:firstLine="0"/>
              <w:jc w:val="center"/>
              <w:rPr>
                <w:rFonts w:ascii="GHEA Grapalat" w:hAnsi="GHEA Grapalat"/>
                <w:b/>
                <w:i/>
                <w:sz w:val="24"/>
                <w:szCs w:val="24"/>
              </w:rPr>
            </w:pPr>
            <w:r w:rsidRPr="009044F1">
              <w:rPr>
                <w:rFonts w:ascii="GHEA Grapalat" w:hAnsi="GHEA Grapalat"/>
                <w:b/>
                <w:i/>
                <w:sz w:val="24"/>
                <w:szCs w:val="24"/>
              </w:rPr>
              <w:t>Наименование лота</w:t>
            </w:r>
          </w:p>
        </w:tc>
      </w:tr>
      <w:tr w:rsidR="00AD432A" w:rsidRPr="009044F1" w:rsidTr="00AD432A">
        <w:trPr>
          <w:jc w:val="center"/>
        </w:trPr>
        <w:tc>
          <w:tcPr>
            <w:tcW w:w="1530" w:type="dxa"/>
            <w:vAlign w:val="center"/>
          </w:tcPr>
          <w:p w:rsidR="00AD432A" w:rsidRPr="009044F1" w:rsidRDefault="00AD432A"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246" w:type="dxa"/>
            <w:vAlign w:val="center"/>
          </w:tcPr>
          <w:p w:rsidR="00AD432A" w:rsidRPr="00C53648" w:rsidRDefault="00C53648" w:rsidP="00B46D58">
            <w:pPr>
              <w:pStyle w:val="23"/>
              <w:widowControl w:val="0"/>
              <w:spacing w:after="120" w:line="240" w:lineRule="auto"/>
              <w:ind w:firstLine="0"/>
              <w:jc w:val="center"/>
              <w:rPr>
                <w:rFonts w:ascii="GHEA Grapalat" w:hAnsi="GHEA Grapalat"/>
                <w:b/>
                <w:i/>
                <w:sz w:val="24"/>
                <w:szCs w:val="24"/>
              </w:rPr>
            </w:pPr>
            <w:r w:rsidRPr="00C53648">
              <w:rPr>
                <w:rFonts w:ascii="GHEA Grapalat" w:hAnsi="GHEA Grapalat"/>
                <w:b/>
                <w:i/>
                <w:sz w:val="24"/>
                <w:szCs w:val="24"/>
              </w:rPr>
              <w:t>Цена закупки</w:t>
            </w:r>
          </w:p>
        </w:tc>
        <w:tc>
          <w:tcPr>
            <w:tcW w:w="6458" w:type="dxa"/>
            <w:vMerge/>
            <w:vAlign w:val="center"/>
          </w:tcPr>
          <w:p w:rsidR="00AD432A" w:rsidRPr="00C53648" w:rsidRDefault="00AD432A" w:rsidP="00B46D58">
            <w:pPr>
              <w:pStyle w:val="23"/>
              <w:widowControl w:val="0"/>
              <w:spacing w:after="120" w:line="240" w:lineRule="auto"/>
              <w:ind w:firstLine="0"/>
              <w:rPr>
                <w:rFonts w:ascii="GHEA Grapalat" w:hAnsi="GHEA Grapalat"/>
                <w:b/>
                <w:i/>
                <w:sz w:val="24"/>
                <w:szCs w:val="24"/>
              </w:rPr>
            </w:pPr>
          </w:p>
        </w:tc>
      </w:tr>
      <w:tr w:rsidR="00BC5C5F" w:rsidRPr="009044F1" w:rsidTr="00D975F5">
        <w:trPr>
          <w:jc w:val="center"/>
        </w:trPr>
        <w:tc>
          <w:tcPr>
            <w:tcW w:w="1530" w:type="dxa"/>
            <w:vAlign w:val="center"/>
          </w:tcPr>
          <w:p w:rsidR="00BC5C5F" w:rsidRPr="00A71D81" w:rsidRDefault="00BC5C5F" w:rsidP="00BC5C5F">
            <w:pPr>
              <w:pStyle w:val="23"/>
              <w:numPr>
                <w:ilvl w:val="0"/>
                <w:numId w:val="33"/>
              </w:numPr>
              <w:spacing w:line="240" w:lineRule="auto"/>
              <w:jc w:val="center"/>
              <w:rPr>
                <w:rFonts w:ascii="GHEA Grapalat" w:hAnsi="GHEA Grapalat"/>
              </w:rPr>
            </w:pPr>
          </w:p>
        </w:tc>
        <w:tc>
          <w:tcPr>
            <w:tcW w:w="1246" w:type="dxa"/>
            <w:vAlign w:val="center"/>
          </w:tcPr>
          <w:p w:rsidR="00BC5C5F" w:rsidRPr="00ED08E1" w:rsidRDefault="00BC5C5F" w:rsidP="00BC5C5F">
            <w:pPr>
              <w:jc w:val="center"/>
              <w:rPr>
                <w:rFonts w:ascii="GHEA Grapalat" w:hAnsi="GHEA Grapalat" w:cs="Calibri"/>
                <w:bCs/>
                <w:color w:val="000000"/>
                <w:sz w:val="22"/>
                <w:szCs w:val="22"/>
              </w:rPr>
            </w:pPr>
            <w:r>
              <w:rPr>
                <w:rFonts w:ascii="GHEA Grapalat" w:hAnsi="GHEA Grapalat" w:cs="Calibri"/>
                <w:bCs/>
                <w:color w:val="000000"/>
                <w:sz w:val="22"/>
                <w:szCs w:val="22"/>
              </w:rPr>
              <w:t>2200</w:t>
            </w:r>
          </w:p>
        </w:tc>
        <w:tc>
          <w:tcPr>
            <w:tcW w:w="6458" w:type="dxa"/>
          </w:tcPr>
          <w:p w:rsidR="00BC5C5F" w:rsidRPr="00ED08E1" w:rsidRDefault="00BC5C5F" w:rsidP="00BC5C5F">
            <w:pPr>
              <w:rPr>
                <w:rFonts w:ascii="GHEA Grapalat" w:hAnsi="GHEA Grapalat" w:cs="Calibri"/>
                <w:bCs/>
                <w:color w:val="000000"/>
                <w:sz w:val="22"/>
                <w:szCs w:val="22"/>
              </w:rPr>
            </w:pPr>
            <w:r w:rsidRPr="00BC5C5F">
              <w:rPr>
                <w:rFonts w:ascii="GHEA Grapalat" w:hAnsi="GHEA Grapalat" w:cs="Calibri"/>
                <w:bCs/>
                <w:color w:val="000000"/>
                <w:sz w:val="22"/>
                <w:szCs w:val="22"/>
              </w:rPr>
              <w:t>Куриная грудка</w:t>
            </w:r>
          </w:p>
        </w:tc>
      </w:tr>
      <w:tr w:rsidR="00BC5C5F" w:rsidRPr="009044F1" w:rsidTr="00D975F5">
        <w:trPr>
          <w:jc w:val="center"/>
        </w:trPr>
        <w:tc>
          <w:tcPr>
            <w:tcW w:w="1530" w:type="dxa"/>
            <w:vAlign w:val="center"/>
          </w:tcPr>
          <w:p w:rsidR="00BC5C5F" w:rsidRPr="00A71D81" w:rsidRDefault="00BC5C5F" w:rsidP="00BC5C5F">
            <w:pPr>
              <w:pStyle w:val="23"/>
              <w:numPr>
                <w:ilvl w:val="0"/>
                <w:numId w:val="33"/>
              </w:numPr>
              <w:spacing w:line="240" w:lineRule="auto"/>
              <w:jc w:val="center"/>
              <w:rPr>
                <w:rFonts w:ascii="GHEA Grapalat" w:hAnsi="GHEA Grapalat"/>
                <w:sz w:val="16"/>
              </w:rPr>
            </w:pPr>
          </w:p>
        </w:tc>
        <w:tc>
          <w:tcPr>
            <w:tcW w:w="1246" w:type="dxa"/>
            <w:vAlign w:val="center"/>
          </w:tcPr>
          <w:p w:rsidR="00BC5C5F" w:rsidRPr="00ED08E1" w:rsidRDefault="00BC5C5F" w:rsidP="00BC5C5F">
            <w:pPr>
              <w:jc w:val="center"/>
              <w:rPr>
                <w:rFonts w:ascii="GHEA Grapalat" w:hAnsi="GHEA Grapalat" w:cs="Calibri"/>
                <w:bCs/>
                <w:color w:val="000000"/>
                <w:sz w:val="22"/>
                <w:szCs w:val="22"/>
              </w:rPr>
            </w:pPr>
            <w:r>
              <w:rPr>
                <w:rFonts w:ascii="GHEA Grapalat" w:hAnsi="GHEA Grapalat" w:cs="Calibri"/>
                <w:bCs/>
                <w:color w:val="000000"/>
                <w:sz w:val="22"/>
                <w:szCs w:val="22"/>
              </w:rPr>
              <w:t>1700</w:t>
            </w:r>
          </w:p>
        </w:tc>
        <w:tc>
          <w:tcPr>
            <w:tcW w:w="6458" w:type="dxa"/>
          </w:tcPr>
          <w:p w:rsidR="00BC5C5F" w:rsidRPr="00243464" w:rsidRDefault="00BC5C5F" w:rsidP="00BC5C5F">
            <w:r w:rsidRPr="00243464">
              <w:t>Сметана</w:t>
            </w:r>
          </w:p>
        </w:tc>
      </w:tr>
      <w:tr w:rsidR="00BC5C5F" w:rsidRPr="009044F1" w:rsidTr="00D975F5">
        <w:trPr>
          <w:jc w:val="center"/>
        </w:trPr>
        <w:tc>
          <w:tcPr>
            <w:tcW w:w="1530" w:type="dxa"/>
            <w:vAlign w:val="center"/>
          </w:tcPr>
          <w:p w:rsidR="00BC5C5F" w:rsidRPr="00A71D81" w:rsidRDefault="00BC5C5F" w:rsidP="00BC5C5F">
            <w:pPr>
              <w:pStyle w:val="23"/>
              <w:numPr>
                <w:ilvl w:val="0"/>
                <w:numId w:val="33"/>
              </w:numPr>
              <w:spacing w:line="240" w:lineRule="auto"/>
              <w:jc w:val="center"/>
              <w:rPr>
                <w:rFonts w:ascii="GHEA Grapalat" w:hAnsi="GHEA Grapalat"/>
              </w:rPr>
            </w:pPr>
          </w:p>
        </w:tc>
        <w:tc>
          <w:tcPr>
            <w:tcW w:w="1246" w:type="dxa"/>
            <w:vAlign w:val="center"/>
          </w:tcPr>
          <w:p w:rsidR="00BC5C5F" w:rsidRPr="00ED08E1" w:rsidRDefault="00BC5C5F" w:rsidP="00BC5C5F">
            <w:pPr>
              <w:jc w:val="center"/>
              <w:rPr>
                <w:rFonts w:ascii="GHEA Grapalat" w:hAnsi="GHEA Grapalat" w:cs="Calibri"/>
                <w:bCs/>
                <w:color w:val="000000"/>
                <w:sz w:val="22"/>
                <w:szCs w:val="22"/>
              </w:rPr>
            </w:pPr>
            <w:r>
              <w:rPr>
                <w:rFonts w:ascii="GHEA Grapalat" w:hAnsi="GHEA Grapalat" w:cs="Calibri"/>
                <w:bCs/>
                <w:color w:val="000000"/>
                <w:sz w:val="22"/>
                <w:szCs w:val="22"/>
              </w:rPr>
              <w:t>350</w:t>
            </w:r>
          </w:p>
        </w:tc>
        <w:tc>
          <w:tcPr>
            <w:tcW w:w="6458" w:type="dxa"/>
          </w:tcPr>
          <w:p w:rsidR="00BC5C5F" w:rsidRPr="00BC5C5F" w:rsidRDefault="00BC5C5F" w:rsidP="00BC5C5F">
            <w:r w:rsidRPr="00243464">
              <w:t>Капуста</w:t>
            </w:r>
          </w:p>
        </w:tc>
      </w:tr>
      <w:tr w:rsidR="00BC5C5F" w:rsidRPr="009044F1" w:rsidTr="00D975F5">
        <w:trPr>
          <w:jc w:val="center"/>
        </w:trPr>
        <w:tc>
          <w:tcPr>
            <w:tcW w:w="1530" w:type="dxa"/>
            <w:vAlign w:val="center"/>
          </w:tcPr>
          <w:p w:rsidR="00BC5C5F" w:rsidRPr="006D648A" w:rsidRDefault="00BC5C5F" w:rsidP="00BC5C5F">
            <w:pPr>
              <w:pStyle w:val="23"/>
              <w:numPr>
                <w:ilvl w:val="0"/>
                <w:numId w:val="33"/>
              </w:numPr>
              <w:spacing w:line="240" w:lineRule="auto"/>
              <w:jc w:val="center"/>
              <w:rPr>
                <w:rFonts w:ascii="GHEA Grapalat" w:hAnsi="GHEA Grapalat"/>
                <w:sz w:val="16"/>
                <w:lang w:val="en-US"/>
              </w:rPr>
            </w:pPr>
          </w:p>
        </w:tc>
        <w:tc>
          <w:tcPr>
            <w:tcW w:w="1246" w:type="dxa"/>
            <w:vAlign w:val="center"/>
          </w:tcPr>
          <w:p w:rsidR="00BC5C5F" w:rsidRPr="00ED08E1" w:rsidRDefault="00BC5C5F" w:rsidP="00BC5C5F">
            <w:pPr>
              <w:jc w:val="center"/>
              <w:rPr>
                <w:rFonts w:ascii="GHEA Grapalat" w:hAnsi="GHEA Grapalat" w:cs="Calibri"/>
                <w:bCs/>
                <w:color w:val="000000"/>
                <w:sz w:val="22"/>
                <w:szCs w:val="22"/>
              </w:rPr>
            </w:pPr>
            <w:r>
              <w:rPr>
                <w:rFonts w:ascii="GHEA Grapalat" w:hAnsi="GHEA Grapalat" w:cs="Calibri"/>
                <w:bCs/>
                <w:color w:val="000000"/>
                <w:sz w:val="22"/>
                <w:szCs w:val="22"/>
              </w:rPr>
              <w:t>350</w:t>
            </w:r>
          </w:p>
        </w:tc>
        <w:tc>
          <w:tcPr>
            <w:tcW w:w="6458" w:type="dxa"/>
          </w:tcPr>
          <w:p w:rsidR="00BC5C5F" w:rsidRPr="00ED08E1" w:rsidRDefault="00BC5C5F" w:rsidP="00BC5C5F">
            <w:pPr>
              <w:rPr>
                <w:rFonts w:ascii="GHEA Grapalat" w:hAnsi="GHEA Grapalat" w:cs="Calibri"/>
                <w:bCs/>
                <w:color w:val="000000"/>
                <w:sz w:val="22"/>
                <w:szCs w:val="22"/>
              </w:rPr>
            </w:pPr>
            <w:r w:rsidRPr="00CE09BC">
              <w:t>Луковая головка</w:t>
            </w:r>
          </w:p>
        </w:tc>
      </w:tr>
      <w:tr w:rsidR="00BC5C5F" w:rsidRPr="009044F1" w:rsidTr="00D975F5">
        <w:trPr>
          <w:jc w:val="center"/>
        </w:trPr>
        <w:tc>
          <w:tcPr>
            <w:tcW w:w="1530" w:type="dxa"/>
            <w:vAlign w:val="center"/>
          </w:tcPr>
          <w:p w:rsidR="00BC5C5F" w:rsidRPr="006D648A" w:rsidRDefault="00BC5C5F" w:rsidP="00BC5C5F">
            <w:pPr>
              <w:pStyle w:val="23"/>
              <w:numPr>
                <w:ilvl w:val="0"/>
                <w:numId w:val="33"/>
              </w:numPr>
              <w:spacing w:line="240" w:lineRule="auto"/>
              <w:jc w:val="center"/>
              <w:rPr>
                <w:rFonts w:ascii="GHEA Grapalat" w:hAnsi="GHEA Grapalat"/>
                <w:sz w:val="16"/>
                <w:lang w:val="en-US"/>
              </w:rPr>
            </w:pPr>
          </w:p>
        </w:tc>
        <w:tc>
          <w:tcPr>
            <w:tcW w:w="1246" w:type="dxa"/>
            <w:vAlign w:val="center"/>
          </w:tcPr>
          <w:p w:rsidR="00BC5C5F" w:rsidRPr="00ED08E1" w:rsidRDefault="00BC5C5F" w:rsidP="00BC5C5F">
            <w:pPr>
              <w:jc w:val="center"/>
              <w:rPr>
                <w:rFonts w:ascii="GHEA Grapalat" w:hAnsi="GHEA Grapalat" w:cs="Calibri"/>
                <w:bCs/>
                <w:color w:val="000000"/>
                <w:sz w:val="22"/>
                <w:szCs w:val="22"/>
              </w:rPr>
            </w:pPr>
            <w:r>
              <w:rPr>
                <w:rFonts w:ascii="GHEA Grapalat" w:hAnsi="GHEA Grapalat" w:cs="Calibri"/>
                <w:bCs/>
                <w:color w:val="000000"/>
                <w:sz w:val="22"/>
                <w:szCs w:val="22"/>
              </w:rPr>
              <w:t>450</w:t>
            </w:r>
          </w:p>
        </w:tc>
        <w:tc>
          <w:tcPr>
            <w:tcW w:w="6458" w:type="dxa"/>
          </w:tcPr>
          <w:p w:rsidR="00BC5C5F" w:rsidRPr="00ED08E1" w:rsidRDefault="00BC5C5F" w:rsidP="00BC5C5F">
            <w:pPr>
              <w:rPr>
                <w:rFonts w:ascii="GHEA Grapalat" w:hAnsi="GHEA Grapalat" w:cs="Calibri"/>
                <w:bCs/>
                <w:color w:val="000000"/>
                <w:sz w:val="22"/>
                <w:szCs w:val="22"/>
              </w:rPr>
            </w:pPr>
            <w:r w:rsidRPr="00884513">
              <w:t>Свекла</w:t>
            </w:r>
          </w:p>
        </w:tc>
      </w:tr>
      <w:tr w:rsidR="00BC5C5F" w:rsidRPr="009044F1" w:rsidTr="00D975F5">
        <w:trPr>
          <w:jc w:val="center"/>
        </w:trPr>
        <w:tc>
          <w:tcPr>
            <w:tcW w:w="1530" w:type="dxa"/>
            <w:vAlign w:val="center"/>
          </w:tcPr>
          <w:p w:rsidR="00BC5C5F" w:rsidRPr="006D648A" w:rsidRDefault="00BC5C5F" w:rsidP="00BC5C5F">
            <w:pPr>
              <w:pStyle w:val="23"/>
              <w:numPr>
                <w:ilvl w:val="0"/>
                <w:numId w:val="33"/>
              </w:numPr>
              <w:spacing w:line="240" w:lineRule="auto"/>
              <w:jc w:val="center"/>
              <w:rPr>
                <w:rFonts w:ascii="GHEA Grapalat" w:hAnsi="GHEA Grapalat"/>
                <w:lang w:val="en-US"/>
              </w:rPr>
            </w:pPr>
          </w:p>
        </w:tc>
        <w:tc>
          <w:tcPr>
            <w:tcW w:w="1246" w:type="dxa"/>
            <w:vAlign w:val="center"/>
          </w:tcPr>
          <w:p w:rsidR="00BC5C5F" w:rsidRPr="00ED08E1" w:rsidRDefault="00BC5C5F" w:rsidP="00BC5C5F">
            <w:pPr>
              <w:jc w:val="center"/>
              <w:rPr>
                <w:rFonts w:ascii="GHEA Grapalat" w:hAnsi="GHEA Grapalat" w:cs="Calibri"/>
                <w:bCs/>
                <w:color w:val="000000"/>
                <w:sz w:val="22"/>
                <w:szCs w:val="22"/>
              </w:rPr>
            </w:pPr>
            <w:r>
              <w:rPr>
                <w:rFonts w:ascii="GHEA Grapalat" w:hAnsi="GHEA Grapalat" w:cs="Calibri"/>
                <w:bCs/>
                <w:color w:val="000000"/>
                <w:sz w:val="22"/>
                <w:szCs w:val="22"/>
              </w:rPr>
              <w:t>450</w:t>
            </w:r>
          </w:p>
        </w:tc>
        <w:tc>
          <w:tcPr>
            <w:tcW w:w="6458" w:type="dxa"/>
          </w:tcPr>
          <w:p w:rsidR="00BC5C5F" w:rsidRPr="00CE09BC" w:rsidRDefault="00BC5C5F" w:rsidP="00BC5C5F">
            <w:r w:rsidRPr="00CE09BC">
              <w:t>Морковь</w:t>
            </w:r>
          </w:p>
        </w:tc>
      </w:tr>
      <w:tr w:rsidR="00BC5C5F" w:rsidRPr="009044F1" w:rsidTr="00D975F5">
        <w:trPr>
          <w:jc w:val="center"/>
        </w:trPr>
        <w:tc>
          <w:tcPr>
            <w:tcW w:w="1530" w:type="dxa"/>
            <w:vAlign w:val="center"/>
          </w:tcPr>
          <w:p w:rsidR="00BC5C5F" w:rsidRPr="006D648A" w:rsidRDefault="00BC5C5F" w:rsidP="00BC5C5F">
            <w:pPr>
              <w:pStyle w:val="23"/>
              <w:numPr>
                <w:ilvl w:val="0"/>
                <w:numId w:val="33"/>
              </w:numPr>
              <w:spacing w:line="240" w:lineRule="auto"/>
              <w:jc w:val="center"/>
              <w:rPr>
                <w:rFonts w:ascii="GHEA Grapalat" w:hAnsi="GHEA Grapalat"/>
                <w:lang w:val="en-US"/>
              </w:rPr>
            </w:pPr>
          </w:p>
        </w:tc>
        <w:tc>
          <w:tcPr>
            <w:tcW w:w="1246" w:type="dxa"/>
            <w:vAlign w:val="center"/>
          </w:tcPr>
          <w:p w:rsidR="00BC5C5F" w:rsidRPr="00ED08E1" w:rsidRDefault="00BC5C5F" w:rsidP="00BC5C5F">
            <w:pPr>
              <w:jc w:val="center"/>
              <w:rPr>
                <w:rFonts w:ascii="GHEA Grapalat" w:hAnsi="GHEA Grapalat" w:cs="Calibri"/>
                <w:bCs/>
                <w:color w:val="000000"/>
                <w:sz w:val="22"/>
                <w:szCs w:val="22"/>
              </w:rPr>
            </w:pPr>
            <w:r>
              <w:rPr>
                <w:rFonts w:ascii="GHEA Grapalat" w:hAnsi="GHEA Grapalat" w:cs="Calibri"/>
                <w:bCs/>
                <w:color w:val="000000"/>
                <w:sz w:val="22"/>
                <w:szCs w:val="22"/>
              </w:rPr>
              <w:t>550</w:t>
            </w:r>
          </w:p>
        </w:tc>
        <w:tc>
          <w:tcPr>
            <w:tcW w:w="6458" w:type="dxa"/>
          </w:tcPr>
          <w:p w:rsidR="00BC5C5F" w:rsidRPr="00ED08E1" w:rsidRDefault="00BC5C5F" w:rsidP="00BC5C5F">
            <w:pPr>
              <w:rPr>
                <w:rFonts w:ascii="GHEA Grapalat" w:hAnsi="GHEA Grapalat" w:cs="Calibri"/>
                <w:bCs/>
                <w:color w:val="000000"/>
                <w:sz w:val="22"/>
                <w:szCs w:val="22"/>
              </w:rPr>
            </w:pPr>
            <w:r w:rsidRPr="00243464">
              <w:t>Йогурт</w:t>
            </w:r>
          </w:p>
        </w:tc>
      </w:tr>
      <w:tr w:rsidR="00BC5C5F" w:rsidRPr="009044F1" w:rsidTr="00D975F5">
        <w:trPr>
          <w:jc w:val="center"/>
        </w:trPr>
        <w:tc>
          <w:tcPr>
            <w:tcW w:w="1530" w:type="dxa"/>
            <w:vAlign w:val="center"/>
          </w:tcPr>
          <w:p w:rsidR="00BC5C5F" w:rsidRPr="006D648A" w:rsidRDefault="00BC5C5F" w:rsidP="00BC5C5F">
            <w:pPr>
              <w:pStyle w:val="23"/>
              <w:numPr>
                <w:ilvl w:val="0"/>
                <w:numId w:val="33"/>
              </w:numPr>
              <w:spacing w:line="240" w:lineRule="auto"/>
              <w:jc w:val="center"/>
              <w:rPr>
                <w:rFonts w:ascii="GHEA Grapalat" w:hAnsi="GHEA Grapalat"/>
                <w:lang w:val="en-US"/>
              </w:rPr>
            </w:pPr>
          </w:p>
        </w:tc>
        <w:tc>
          <w:tcPr>
            <w:tcW w:w="1246" w:type="dxa"/>
            <w:vAlign w:val="center"/>
          </w:tcPr>
          <w:p w:rsidR="00BC5C5F" w:rsidRPr="00ED08E1" w:rsidRDefault="00BC5C5F" w:rsidP="00BC5C5F">
            <w:pPr>
              <w:jc w:val="center"/>
              <w:rPr>
                <w:rFonts w:ascii="GHEA Grapalat" w:hAnsi="GHEA Grapalat" w:cs="Calibri"/>
                <w:bCs/>
                <w:color w:val="000000"/>
                <w:sz w:val="22"/>
                <w:szCs w:val="22"/>
              </w:rPr>
            </w:pPr>
            <w:r>
              <w:rPr>
                <w:rFonts w:ascii="GHEA Grapalat" w:hAnsi="GHEA Grapalat" w:cs="Calibri"/>
                <w:bCs/>
                <w:color w:val="000000"/>
                <w:sz w:val="22"/>
                <w:szCs w:val="22"/>
              </w:rPr>
              <w:t>550</w:t>
            </w:r>
          </w:p>
        </w:tc>
        <w:tc>
          <w:tcPr>
            <w:tcW w:w="6458" w:type="dxa"/>
          </w:tcPr>
          <w:p w:rsidR="00BC5C5F" w:rsidRPr="00ED08E1" w:rsidRDefault="00D3408E" w:rsidP="00BC5C5F">
            <w:pPr>
              <w:rPr>
                <w:rFonts w:ascii="GHEA Grapalat" w:hAnsi="GHEA Grapalat" w:cs="Calibri"/>
                <w:bCs/>
                <w:color w:val="000000"/>
                <w:sz w:val="22"/>
                <w:szCs w:val="22"/>
              </w:rPr>
            </w:pPr>
            <w:r w:rsidRPr="00243464">
              <w:t>Молоко пастеризованное</w:t>
            </w:r>
          </w:p>
        </w:tc>
      </w:tr>
      <w:tr w:rsidR="00BC5C5F" w:rsidRPr="009044F1" w:rsidTr="00D975F5">
        <w:trPr>
          <w:jc w:val="center"/>
        </w:trPr>
        <w:tc>
          <w:tcPr>
            <w:tcW w:w="1530" w:type="dxa"/>
            <w:vAlign w:val="center"/>
          </w:tcPr>
          <w:p w:rsidR="00BC5C5F" w:rsidRPr="006D648A" w:rsidRDefault="00BC5C5F" w:rsidP="00BC5C5F">
            <w:pPr>
              <w:pStyle w:val="23"/>
              <w:numPr>
                <w:ilvl w:val="0"/>
                <w:numId w:val="33"/>
              </w:numPr>
              <w:spacing w:line="240" w:lineRule="auto"/>
              <w:jc w:val="center"/>
              <w:rPr>
                <w:rFonts w:ascii="GHEA Grapalat" w:hAnsi="GHEA Grapalat"/>
                <w:lang w:val="en-US"/>
              </w:rPr>
            </w:pPr>
          </w:p>
        </w:tc>
        <w:tc>
          <w:tcPr>
            <w:tcW w:w="1246" w:type="dxa"/>
            <w:vAlign w:val="center"/>
          </w:tcPr>
          <w:p w:rsidR="00BC5C5F" w:rsidRPr="00ED08E1" w:rsidRDefault="00BC5C5F" w:rsidP="00BC5C5F">
            <w:pPr>
              <w:jc w:val="center"/>
              <w:rPr>
                <w:rFonts w:ascii="GHEA Grapalat" w:hAnsi="GHEA Grapalat" w:cs="Calibri"/>
                <w:bCs/>
                <w:color w:val="000000"/>
                <w:sz w:val="22"/>
                <w:szCs w:val="22"/>
              </w:rPr>
            </w:pPr>
            <w:r>
              <w:rPr>
                <w:rFonts w:ascii="GHEA Grapalat" w:hAnsi="GHEA Grapalat" w:cs="Calibri"/>
                <w:bCs/>
                <w:color w:val="000000"/>
                <w:sz w:val="22"/>
                <w:szCs w:val="22"/>
              </w:rPr>
              <w:t>300</w:t>
            </w:r>
          </w:p>
        </w:tc>
        <w:tc>
          <w:tcPr>
            <w:tcW w:w="6458" w:type="dxa"/>
          </w:tcPr>
          <w:p w:rsidR="00BC5C5F" w:rsidRPr="00ED08E1" w:rsidRDefault="00D3408E" w:rsidP="00BC5C5F">
            <w:pPr>
              <w:rPr>
                <w:rFonts w:ascii="GHEA Grapalat" w:hAnsi="GHEA Grapalat" w:cs="Calibri"/>
                <w:bCs/>
                <w:color w:val="000000"/>
                <w:sz w:val="22"/>
                <w:szCs w:val="22"/>
              </w:rPr>
            </w:pPr>
            <w:r w:rsidRPr="00CE09BC">
              <w:t>Картофель</w:t>
            </w:r>
          </w:p>
        </w:tc>
      </w:tr>
      <w:tr w:rsidR="00BC5C5F" w:rsidRPr="009044F1" w:rsidTr="00D975F5">
        <w:trPr>
          <w:jc w:val="center"/>
        </w:trPr>
        <w:tc>
          <w:tcPr>
            <w:tcW w:w="1530" w:type="dxa"/>
            <w:vAlign w:val="center"/>
          </w:tcPr>
          <w:p w:rsidR="00BC5C5F" w:rsidRDefault="00BC5C5F" w:rsidP="00BC5C5F">
            <w:pPr>
              <w:pStyle w:val="23"/>
              <w:numPr>
                <w:ilvl w:val="0"/>
                <w:numId w:val="33"/>
              </w:numPr>
              <w:spacing w:line="240" w:lineRule="auto"/>
              <w:jc w:val="center"/>
              <w:rPr>
                <w:rFonts w:ascii="GHEA Grapalat" w:hAnsi="GHEA Grapalat"/>
                <w:lang w:val="en-US"/>
              </w:rPr>
            </w:pPr>
          </w:p>
        </w:tc>
        <w:tc>
          <w:tcPr>
            <w:tcW w:w="1246" w:type="dxa"/>
            <w:vAlign w:val="center"/>
          </w:tcPr>
          <w:p w:rsidR="00BC5C5F" w:rsidRPr="00ED08E1" w:rsidRDefault="00BC5C5F" w:rsidP="00BC5C5F">
            <w:pPr>
              <w:jc w:val="center"/>
              <w:rPr>
                <w:rFonts w:ascii="GHEA Grapalat" w:hAnsi="GHEA Grapalat" w:cs="Calibri"/>
                <w:bCs/>
                <w:color w:val="000000"/>
                <w:sz w:val="22"/>
                <w:szCs w:val="22"/>
              </w:rPr>
            </w:pPr>
            <w:r>
              <w:rPr>
                <w:rFonts w:ascii="GHEA Grapalat" w:hAnsi="GHEA Grapalat" w:cs="Calibri"/>
                <w:bCs/>
                <w:color w:val="000000"/>
                <w:sz w:val="22"/>
                <w:szCs w:val="22"/>
              </w:rPr>
              <w:t>450</w:t>
            </w:r>
          </w:p>
        </w:tc>
        <w:tc>
          <w:tcPr>
            <w:tcW w:w="6458" w:type="dxa"/>
          </w:tcPr>
          <w:p w:rsidR="00BC5C5F" w:rsidRPr="00ED08E1" w:rsidRDefault="00D3408E" w:rsidP="00BC5C5F">
            <w:pPr>
              <w:rPr>
                <w:rFonts w:ascii="GHEA Grapalat" w:hAnsi="GHEA Grapalat" w:cs="Calibri"/>
                <w:bCs/>
                <w:color w:val="000000"/>
                <w:sz w:val="22"/>
                <w:szCs w:val="22"/>
              </w:rPr>
            </w:pPr>
            <w:r w:rsidRPr="00640A3D">
              <w:t>Сахар</w:t>
            </w:r>
          </w:p>
        </w:tc>
      </w:tr>
      <w:tr w:rsidR="00BC5C5F" w:rsidRPr="009044F1" w:rsidTr="00D975F5">
        <w:trPr>
          <w:jc w:val="center"/>
        </w:trPr>
        <w:tc>
          <w:tcPr>
            <w:tcW w:w="1530" w:type="dxa"/>
            <w:vAlign w:val="center"/>
          </w:tcPr>
          <w:p w:rsidR="00BC5C5F" w:rsidRDefault="00BC5C5F" w:rsidP="00BC5C5F">
            <w:pPr>
              <w:pStyle w:val="23"/>
              <w:numPr>
                <w:ilvl w:val="0"/>
                <w:numId w:val="33"/>
              </w:numPr>
              <w:spacing w:line="240" w:lineRule="auto"/>
              <w:jc w:val="center"/>
              <w:rPr>
                <w:rFonts w:ascii="GHEA Grapalat" w:hAnsi="GHEA Grapalat"/>
                <w:lang w:val="en-US"/>
              </w:rPr>
            </w:pPr>
          </w:p>
        </w:tc>
        <w:tc>
          <w:tcPr>
            <w:tcW w:w="1246" w:type="dxa"/>
            <w:vAlign w:val="center"/>
          </w:tcPr>
          <w:p w:rsidR="00BC5C5F" w:rsidRPr="00ED08E1" w:rsidRDefault="00BC5C5F" w:rsidP="00BC5C5F">
            <w:pPr>
              <w:jc w:val="center"/>
              <w:rPr>
                <w:rFonts w:ascii="GHEA Grapalat" w:hAnsi="GHEA Grapalat" w:cs="Calibri"/>
                <w:bCs/>
                <w:color w:val="000000"/>
                <w:sz w:val="22"/>
                <w:szCs w:val="22"/>
              </w:rPr>
            </w:pPr>
            <w:r>
              <w:rPr>
                <w:rFonts w:ascii="GHEA Grapalat" w:hAnsi="GHEA Grapalat" w:cs="Calibri"/>
                <w:bCs/>
                <w:color w:val="000000"/>
                <w:sz w:val="22"/>
                <w:szCs w:val="22"/>
              </w:rPr>
              <w:t>80</w:t>
            </w:r>
          </w:p>
        </w:tc>
        <w:tc>
          <w:tcPr>
            <w:tcW w:w="6458" w:type="dxa"/>
          </w:tcPr>
          <w:p w:rsidR="00BC5C5F" w:rsidRPr="00ED08E1" w:rsidRDefault="00D3408E" w:rsidP="00BC5C5F">
            <w:pPr>
              <w:rPr>
                <w:rFonts w:ascii="GHEA Grapalat" w:hAnsi="GHEA Grapalat" w:cs="Calibri"/>
                <w:bCs/>
                <w:color w:val="000000"/>
                <w:sz w:val="22"/>
                <w:szCs w:val="22"/>
              </w:rPr>
            </w:pPr>
            <w:r w:rsidRPr="00243464">
              <w:t>Яйца класса 01</w:t>
            </w:r>
          </w:p>
        </w:tc>
      </w:tr>
      <w:tr w:rsidR="00D3408E" w:rsidRPr="009044F1" w:rsidTr="00D975F5">
        <w:trPr>
          <w:jc w:val="center"/>
        </w:trPr>
        <w:tc>
          <w:tcPr>
            <w:tcW w:w="1530" w:type="dxa"/>
            <w:vAlign w:val="center"/>
          </w:tcPr>
          <w:p w:rsidR="00D3408E" w:rsidRDefault="00D3408E" w:rsidP="00D3408E">
            <w:pPr>
              <w:pStyle w:val="23"/>
              <w:numPr>
                <w:ilvl w:val="0"/>
                <w:numId w:val="33"/>
              </w:numPr>
              <w:spacing w:line="240" w:lineRule="auto"/>
              <w:jc w:val="center"/>
              <w:rPr>
                <w:rFonts w:ascii="GHEA Grapalat" w:hAnsi="GHEA Grapalat"/>
                <w:lang w:val="en-US"/>
              </w:rPr>
            </w:pPr>
          </w:p>
        </w:tc>
        <w:tc>
          <w:tcPr>
            <w:tcW w:w="1246" w:type="dxa"/>
            <w:vAlign w:val="center"/>
          </w:tcPr>
          <w:p w:rsidR="00D3408E" w:rsidRPr="00ED08E1" w:rsidRDefault="00D3408E" w:rsidP="00D3408E">
            <w:pPr>
              <w:jc w:val="center"/>
              <w:rPr>
                <w:rFonts w:ascii="GHEA Grapalat" w:hAnsi="GHEA Grapalat" w:cs="Calibri"/>
                <w:bCs/>
                <w:color w:val="000000"/>
                <w:sz w:val="22"/>
                <w:szCs w:val="22"/>
              </w:rPr>
            </w:pPr>
            <w:r>
              <w:rPr>
                <w:rFonts w:ascii="GHEA Grapalat" w:hAnsi="GHEA Grapalat" w:cs="Calibri"/>
                <w:bCs/>
                <w:color w:val="000000"/>
                <w:sz w:val="22"/>
                <w:szCs w:val="22"/>
              </w:rPr>
              <w:t>4500</w:t>
            </w:r>
          </w:p>
        </w:tc>
        <w:tc>
          <w:tcPr>
            <w:tcW w:w="6458" w:type="dxa"/>
          </w:tcPr>
          <w:p w:rsidR="00D3408E" w:rsidRPr="008A3743" w:rsidRDefault="00D3408E" w:rsidP="00D3408E">
            <w:pPr>
              <w:rPr>
                <w:lang w:val="en-US"/>
              </w:rPr>
            </w:pPr>
            <w:r w:rsidRPr="00640A3D">
              <w:t>Масло</w:t>
            </w:r>
          </w:p>
        </w:tc>
      </w:tr>
      <w:tr w:rsidR="00D3408E" w:rsidRPr="009044F1" w:rsidTr="00D975F5">
        <w:trPr>
          <w:jc w:val="center"/>
        </w:trPr>
        <w:tc>
          <w:tcPr>
            <w:tcW w:w="1530" w:type="dxa"/>
            <w:vAlign w:val="center"/>
          </w:tcPr>
          <w:p w:rsidR="00D3408E" w:rsidRDefault="00D3408E" w:rsidP="00D3408E">
            <w:pPr>
              <w:pStyle w:val="23"/>
              <w:numPr>
                <w:ilvl w:val="0"/>
                <w:numId w:val="33"/>
              </w:numPr>
              <w:spacing w:line="240" w:lineRule="auto"/>
              <w:jc w:val="center"/>
              <w:rPr>
                <w:rFonts w:ascii="GHEA Grapalat" w:hAnsi="GHEA Grapalat"/>
                <w:lang w:val="en-US"/>
              </w:rPr>
            </w:pPr>
          </w:p>
        </w:tc>
        <w:tc>
          <w:tcPr>
            <w:tcW w:w="1246" w:type="dxa"/>
            <w:vAlign w:val="center"/>
          </w:tcPr>
          <w:p w:rsidR="00D3408E" w:rsidRPr="00ED08E1" w:rsidRDefault="00D3408E" w:rsidP="00D3408E">
            <w:pPr>
              <w:jc w:val="center"/>
              <w:rPr>
                <w:rFonts w:ascii="GHEA Grapalat" w:hAnsi="GHEA Grapalat" w:cs="Calibri"/>
                <w:bCs/>
                <w:color w:val="000000"/>
                <w:sz w:val="22"/>
                <w:szCs w:val="22"/>
              </w:rPr>
            </w:pPr>
            <w:r>
              <w:rPr>
                <w:rFonts w:ascii="GHEA Grapalat" w:hAnsi="GHEA Grapalat" w:cs="Calibri"/>
                <w:bCs/>
                <w:color w:val="000000"/>
                <w:sz w:val="22"/>
                <w:szCs w:val="22"/>
              </w:rPr>
              <w:t>900</w:t>
            </w:r>
          </w:p>
        </w:tc>
        <w:tc>
          <w:tcPr>
            <w:tcW w:w="6458" w:type="dxa"/>
          </w:tcPr>
          <w:p w:rsidR="00D3408E" w:rsidRPr="00ED08E1" w:rsidRDefault="00D3408E" w:rsidP="00D3408E">
            <w:pPr>
              <w:rPr>
                <w:rFonts w:ascii="GHEA Grapalat" w:hAnsi="GHEA Grapalat" w:cs="Calibri"/>
                <w:bCs/>
                <w:color w:val="000000"/>
                <w:sz w:val="22"/>
                <w:szCs w:val="22"/>
              </w:rPr>
            </w:pPr>
            <w:r w:rsidRPr="00884513">
              <w:t>Томатная паста</w:t>
            </w:r>
          </w:p>
        </w:tc>
      </w:tr>
      <w:tr w:rsidR="00D3408E" w:rsidRPr="009044F1" w:rsidTr="00D975F5">
        <w:trPr>
          <w:jc w:val="center"/>
        </w:trPr>
        <w:tc>
          <w:tcPr>
            <w:tcW w:w="1530" w:type="dxa"/>
            <w:vAlign w:val="center"/>
          </w:tcPr>
          <w:p w:rsidR="00D3408E" w:rsidRDefault="00D3408E" w:rsidP="00D3408E">
            <w:pPr>
              <w:pStyle w:val="23"/>
              <w:numPr>
                <w:ilvl w:val="0"/>
                <w:numId w:val="33"/>
              </w:numPr>
              <w:spacing w:line="240" w:lineRule="auto"/>
              <w:jc w:val="center"/>
              <w:rPr>
                <w:rFonts w:ascii="GHEA Grapalat" w:hAnsi="GHEA Grapalat"/>
                <w:lang w:val="en-US"/>
              </w:rPr>
            </w:pPr>
          </w:p>
        </w:tc>
        <w:tc>
          <w:tcPr>
            <w:tcW w:w="1246" w:type="dxa"/>
            <w:vAlign w:val="center"/>
          </w:tcPr>
          <w:p w:rsidR="00D3408E" w:rsidRPr="00ED08E1" w:rsidRDefault="00D3408E" w:rsidP="00D3408E">
            <w:pPr>
              <w:jc w:val="center"/>
              <w:rPr>
                <w:rFonts w:ascii="GHEA Grapalat" w:hAnsi="GHEA Grapalat" w:cs="Calibri"/>
                <w:bCs/>
                <w:color w:val="000000"/>
                <w:sz w:val="22"/>
                <w:szCs w:val="22"/>
              </w:rPr>
            </w:pPr>
            <w:r>
              <w:rPr>
                <w:rFonts w:ascii="GHEA Grapalat" w:hAnsi="GHEA Grapalat" w:cs="Calibri"/>
                <w:bCs/>
                <w:color w:val="000000"/>
                <w:sz w:val="22"/>
                <w:szCs w:val="22"/>
              </w:rPr>
              <w:t>600</w:t>
            </w:r>
          </w:p>
        </w:tc>
        <w:tc>
          <w:tcPr>
            <w:tcW w:w="6458" w:type="dxa"/>
          </w:tcPr>
          <w:p w:rsidR="00D3408E" w:rsidRPr="008A3743" w:rsidRDefault="00D3408E" w:rsidP="00D3408E">
            <w:pPr>
              <w:rPr>
                <w:lang w:val="en-US"/>
              </w:rPr>
            </w:pPr>
            <w:r w:rsidRPr="00640A3D">
              <w:t>Рис</w:t>
            </w:r>
          </w:p>
        </w:tc>
      </w:tr>
      <w:tr w:rsidR="00D3408E" w:rsidRPr="009044F1" w:rsidTr="00D975F5">
        <w:trPr>
          <w:jc w:val="center"/>
        </w:trPr>
        <w:tc>
          <w:tcPr>
            <w:tcW w:w="1530" w:type="dxa"/>
            <w:vAlign w:val="center"/>
          </w:tcPr>
          <w:p w:rsidR="00D3408E" w:rsidRDefault="00D3408E" w:rsidP="00D3408E">
            <w:pPr>
              <w:pStyle w:val="23"/>
              <w:numPr>
                <w:ilvl w:val="0"/>
                <w:numId w:val="33"/>
              </w:numPr>
              <w:spacing w:line="240" w:lineRule="auto"/>
              <w:jc w:val="center"/>
              <w:rPr>
                <w:rFonts w:ascii="GHEA Grapalat" w:hAnsi="GHEA Grapalat"/>
                <w:lang w:val="en-US"/>
              </w:rPr>
            </w:pPr>
          </w:p>
        </w:tc>
        <w:tc>
          <w:tcPr>
            <w:tcW w:w="1246" w:type="dxa"/>
            <w:vAlign w:val="center"/>
          </w:tcPr>
          <w:p w:rsidR="00D3408E" w:rsidRPr="00ED08E1" w:rsidRDefault="00D3408E" w:rsidP="00D3408E">
            <w:pPr>
              <w:jc w:val="center"/>
              <w:rPr>
                <w:rFonts w:ascii="GHEA Grapalat" w:hAnsi="GHEA Grapalat" w:cs="Calibri"/>
                <w:bCs/>
                <w:color w:val="000000"/>
                <w:sz w:val="22"/>
                <w:szCs w:val="22"/>
              </w:rPr>
            </w:pPr>
            <w:r>
              <w:rPr>
                <w:rFonts w:ascii="GHEA Grapalat" w:hAnsi="GHEA Grapalat" w:cs="Calibri"/>
                <w:bCs/>
                <w:color w:val="000000"/>
                <w:sz w:val="22"/>
                <w:szCs w:val="22"/>
              </w:rPr>
              <w:t>450</w:t>
            </w:r>
          </w:p>
        </w:tc>
        <w:tc>
          <w:tcPr>
            <w:tcW w:w="6458" w:type="dxa"/>
          </w:tcPr>
          <w:p w:rsidR="00D3408E" w:rsidRPr="00ED08E1" w:rsidRDefault="00D3408E" w:rsidP="00D3408E">
            <w:pPr>
              <w:rPr>
                <w:rFonts w:ascii="GHEA Grapalat" w:hAnsi="GHEA Grapalat" w:cs="Calibri"/>
                <w:bCs/>
                <w:color w:val="000000"/>
                <w:sz w:val="22"/>
                <w:szCs w:val="22"/>
              </w:rPr>
            </w:pPr>
            <w:r w:rsidRPr="00D3408E">
              <w:rPr>
                <w:rFonts w:ascii="GHEA Grapalat" w:hAnsi="GHEA Grapalat" w:cs="Calibri"/>
                <w:bCs/>
                <w:color w:val="000000"/>
                <w:sz w:val="22"/>
                <w:szCs w:val="22"/>
              </w:rPr>
              <w:t>Фасоль целая</w:t>
            </w:r>
          </w:p>
        </w:tc>
      </w:tr>
      <w:tr w:rsidR="00D3408E" w:rsidRPr="009044F1" w:rsidTr="00D975F5">
        <w:trPr>
          <w:jc w:val="center"/>
        </w:trPr>
        <w:tc>
          <w:tcPr>
            <w:tcW w:w="1530" w:type="dxa"/>
            <w:vAlign w:val="center"/>
          </w:tcPr>
          <w:p w:rsidR="00D3408E" w:rsidRDefault="00D3408E" w:rsidP="00D3408E">
            <w:pPr>
              <w:pStyle w:val="23"/>
              <w:numPr>
                <w:ilvl w:val="0"/>
                <w:numId w:val="33"/>
              </w:numPr>
              <w:spacing w:line="240" w:lineRule="auto"/>
              <w:jc w:val="center"/>
              <w:rPr>
                <w:rFonts w:ascii="GHEA Grapalat" w:hAnsi="GHEA Grapalat"/>
                <w:lang w:val="en-US"/>
              </w:rPr>
            </w:pPr>
          </w:p>
        </w:tc>
        <w:tc>
          <w:tcPr>
            <w:tcW w:w="1246" w:type="dxa"/>
            <w:vAlign w:val="center"/>
          </w:tcPr>
          <w:p w:rsidR="00D3408E" w:rsidRPr="00ED08E1" w:rsidRDefault="00D3408E" w:rsidP="00D3408E">
            <w:pPr>
              <w:jc w:val="center"/>
              <w:rPr>
                <w:rFonts w:ascii="GHEA Grapalat" w:hAnsi="GHEA Grapalat" w:cs="Calibri"/>
                <w:bCs/>
                <w:color w:val="000000"/>
                <w:sz w:val="22"/>
                <w:szCs w:val="22"/>
              </w:rPr>
            </w:pPr>
            <w:r>
              <w:rPr>
                <w:rFonts w:ascii="GHEA Grapalat" w:hAnsi="GHEA Grapalat" w:cs="Calibri"/>
                <w:bCs/>
                <w:color w:val="000000"/>
                <w:sz w:val="22"/>
                <w:szCs w:val="22"/>
              </w:rPr>
              <w:t>180</w:t>
            </w:r>
          </w:p>
        </w:tc>
        <w:tc>
          <w:tcPr>
            <w:tcW w:w="6458" w:type="dxa"/>
          </w:tcPr>
          <w:p w:rsidR="00D3408E" w:rsidRPr="00ED08E1" w:rsidRDefault="009F7704" w:rsidP="00D3408E">
            <w:pPr>
              <w:rPr>
                <w:rFonts w:ascii="GHEA Grapalat" w:hAnsi="GHEA Grapalat" w:cs="Calibri"/>
                <w:bCs/>
                <w:color w:val="000000"/>
                <w:sz w:val="22"/>
                <w:szCs w:val="22"/>
              </w:rPr>
            </w:pPr>
            <w:r w:rsidRPr="00243464">
              <w:t>Столовая соль</w:t>
            </w:r>
          </w:p>
        </w:tc>
      </w:tr>
      <w:tr w:rsidR="00D3408E" w:rsidRPr="009044F1" w:rsidTr="00D975F5">
        <w:trPr>
          <w:jc w:val="center"/>
        </w:trPr>
        <w:tc>
          <w:tcPr>
            <w:tcW w:w="1530" w:type="dxa"/>
            <w:vAlign w:val="center"/>
          </w:tcPr>
          <w:p w:rsidR="00D3408E" w:rsidRDefault="00D3408E" w:rsidP="00D3408E">
            <w:pPr>
              <w:pStyle w:val="23"/>
              <w:numPr>
                <w:ilvl w:val="0"/>
                <w:numId w:val="33"/>
              </w:numPr>
              <w:spacing w:line="240" w:lineRule="auto"/>
              <w:jc w:val="center"/>
              <w:rPr>
                <w:rFonts w:ascii="GHEA Grapalat" w:hAnsi="GHEA Grapalat"/>
                <w:lang w:val="en-US"/>
              </w:rPr>
            </w:pPr>
          </w:p>
        </w:tc>
        <w:tc>
          <w:tcPr>
            <w:tcW w:w="1246" w:type="dxa"/>
            <w:vAlign w:val="center"/>
          </w:tcPr>
          <w:p w:rsidR="00D3408E" w:rsidRPr="00ED08E1" w:rsidRDefault="00D3408E" w:rsidP="00D3408E">
            <w:pPr>
              <w:jc w:val="center"/>
              <w:rPr>
                <w:rFonts w:ascii="GHEA Grapalat" w:hAnsi="GHEA Grapalat" w:cs="Calibri"/>
                <w:bCs/>
                <w:color w:val="000000"/>
                <w:sz w:val="22"/>
                <w:szCs w:val="22"/>
              </w:rPr>
            </w:pPr>
            <w:r>
              <w:rPr>
                <w:rFonts w:ascii="GHEA Grapalat" w:hAnsi="GHEA Grapalat" w:cs="Calibri"/>
                <w:bCs/>
                <w:color w:val="000000"/>
                <w:sz w:val="22"/>
                <w:szCs w:val="22"/>
              </w:rPr>
              <w:t>1500</w:t>
            </w:r>
          </w:p>
        </w:tc>
        <w:tc>
          <w:tcPr>
            <w:tcW w:w="6458" w:type="dxa"/>
          </w:tcPr>
          <w:p w:rsidR="00D3408E" w:rsidRPr="00ED08E1" w:rsidRDefault="009F7704" w:rsidP="00D3408E">
            <w:pPr>
              <w:rPr>
                <w:rFonts w:ascii="GHEA Grapalat" w:hAnsi="GHEA Grapalat" w:cs="Calibri"/>
                <w:bCs/>
                <w:color w:val="000000"/>
                <w:sz w:val="22"/>
                <w:szCs w:val="22"/>
              </w:rPr>
            </w:pPr>
            <w:r w:rsidRPr="00243464">
              <w:t>Конфеты</w:t>
            </w:r>
          </w:p>
        </w:tc>
      </w:tr>
      <w:tr w:rsidR="00D3408E" w:rsidRPr="009044F1" w:rsidTr="00D975F5">
        <w:trPr>
          <w:jc w:val="center"/>
        </w:trPr>
        <w:tc>
          <w:tcPr>
            <w:tcW w:w="1530" w:type="dxa"/>
            <w:vAlign w:val="center"/>
          </w:tcPr>
          <w:p w:rsidR="00D3408E" w:rsidRDefault="00D3408E" w:rsidP="00D3408E">
            <w:pPr>
              <w:pStyle w:val="23"/>
              <w:numPr>
                <w:ilvl w:val="0"/>
                <w:numId w:val="33"/>
              </w:numPr>
              <w:spacing w:line="240" w:lineRule="auto"/>
              <w:jc w:val="center"/>
              <w:rPr>
                <w:rFonts w:ascii="GHEA Grapalat" w:hAnsi="GHEA Grapalat"/>
                <w:lang w:val="en-US"/>
              </w:rPr>
            </w:pPr>
          </w:p>
        </w:tc>
        <w:tc>
          <w:tcPr>
            <w:tcW w:w="1246" w:type="dxa"/>
            <w:vAlign w:val="center"/>
          </w:tcPr>
          <w:p w:rsidR="00D3408E" w:rsidRPr="00ED08E1" w:rsidRDefault="00D3408E" w:rsidP="00D3408E">
            <w:pPr>
              <w:jc w:val="center"/>
              <w:rPr>
                <w:rFonts w:ascii="GHEA Grapalat" w:hAnsi="GHEA Grapalat" w:cs="Calibri"/>
                <w:bCs/>
                <w:color w:val="000000"/>
                <w:sz w:val="22"/>
                <w:szCs w:val="22"/>
              </w:rPr>
            </w:pPr>
            <w:r>
              <w:rPr>
                <w:rFonts w:ascii="GHEA Grapalat" w:hAnsi="GHEA Grapalat" w:cs="Calibri"/>
                <w:bCs/>
                <w:color w:val="000000"/>
                <w:sz w:val="22"/>
                <w:szCs w:val="22"/>
              </w:rPr>
              <w:t>1300</w:t>
            </w:r>
          </w:p>
        </w:tc>
        <w:tc>
          <w:tcPr>
            <w:tcW w:w="6458" w:type="dxa"/>
          </w:tcPr>
          <w:p w:rsidR="00D3408E" w:rsidRPr="00ED08E1" w:rsidRDefault="009F7704" w:rsidP="00D3408E">
            <w:pPr>
              <w:rPr>
                <w:rFonts w:ascii="GHEA Grapalat" w:hAnsi="GHEA Grapalat" w:cs="Calibri"/>
                <w:bCs/>
                <w:color w:val="000000"/>
                <w:sz w:val="22"/>
                <w:szCs w:val="22"/>
              </w:rPr>
            </w:pPr>
            <w:r w:rsidRPr="00A21416">
              <w:t>сладкое печенье</w:t>
            </w:r>
          </w:p>
        </w:tc>
      </w:tr>
      <w:tr w:rsidR="00D3408E" w:rsidRPr="009044F1" w:rsidTr="00D975F5">
        <w:trPr>
          <w:jc w:val="center"/>
        </w:trPr>
        <w:tc>
          <w:tcPr>
            <w:tcW w:w="1530" w:type="dxa"/>
            <w:vAlign w:val="center"/>
          </w:tcPr>
          <w:p w:rsidR="00D3408E" w:rsidRDefault="00D3408E" w:rsidP="00D3408E">
            <w:pPr>
              <w:pStyle w:val="23"/>
              <w:numPr>
                <w:ilvl w:val="0"/>
                <w:numId w:val="33"/>
              </w:numPr>
              <w:spacing w:line="240" w:lineRule="auto"/>
              <w:jc w:val="center"/>
              <w:rPr>
                <w:rFonts w:ascii="GHEA Grapalat" w:hAnsi="GHEA Grapalat"/>
                <w:lang w:val="en-US"/>
              </w:rPr>
            </w:pPr>
          </w:p>
        </w:tc>
        <w:tc>
          <w:tcPr>
            <w:tcW w:w="1246" w:type="dxa"/>
            <w:vAlign w:val="center"/>
          </w:tcPr>
          <w:p w:rsidR="00D3408E" w:rsidRPr="00ED08E1" w:rsidRDefault="00D3408E" w:rsidP="00D3408E">
            <w:pPr>
              <w:jc w:val="center"/>
              <w:rPr>
                <w:rFonts w:ascii="GHEA Grapalat" w:hAnsi="GHEA Grapalat" w:cs="Calibri"/>
                <w:bCs/>
                <w:color w:val="000000"/>
                <w:sz w:val="22"/>
                <w:szCs w:val="22"/>
              </w:rPr>
            </w:pPr>
            <w:r>
              <w:rPr>
                <w:rFonts w:ascii="GHEA Grapalat" w:hAnsi="GHEA Grapalat" w:cs="Calibri"/>
                <w:bCs/>
                <w:color w:val="000000"/>
                <w:sz w:val="22"/>
                <w:szCs w:val="22"/>
              </w:rPr>
              <w:t>1400</w:t>
            </w:r>
          </w:p>
        </w:tc>
        <w:tc>
          <w:tcPr>
            <w:tcW w:w="6458" w:type="dxa"/>
          </w:tcPr>
          <w:p w:rsidR="00D3408E" w:rsidRPr="00ED08E1" w:rsidRDefault="009F7704" w:rsidP="00D3408E">
            <w:pPr>
              <w:rPr>
                <w:rFonts w:ascii="GHEA Grapalat" w:hAnsi="GHEA Grapalat" w:cs="Calibri"/>
                <w:bCs/>
                <w:color w:val="000000"/>
                <w:sz w:val="22"/>
                <w:szCs w:val="22"/>
              </w:rPr>
            </w:pPr>
            <w:r w:rsidRPr="00A21416">
              <w:t>сладкое печенье</w:t>
            </w:r>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B2CFA" w:rsidRPr="000811C1" w:rsidRDefault="000B2CFA" w:rsidP="00B46D58">
      <w:pPr>
        <w:pStyle w:val="23"/>
        <w:widowControl w:val="0"/>
        <w:spacing w:after="160" w:line="240" w:lineRule="auto"/>
        <w:ind w:firstLine="567"/>
        <w:rPr>
          <w:rFonts w:ascii="GHEA Grapalat" w:hAnsi="GHEA Grapalat"/>
          <w:sz w:val="24"/>
          <w:szCs w:val="24"/>
        </w:rPr>
      </w:pPr>
    </w:p>
    <w:p w:rsidR="0085236E" w:rsidRPr="009044F1" w:rsidRDefault="00845AA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85236E" w:rsidRPr="009044F1" w:rsidRDefault="0085236E"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При этом предоплата будет предоставлена отобранному участнику на условиях, установленных пунктом </w:t>
      </w:r>
      <w:r w:rsidRPr="00E63619">
        <w:rPr>
          <w:rFonts w:ascii="GHEA Grapalat" w:hAnsi="GHEA Grapalat"/>
          <w:sz w:val="24"/>
          <w:szCs w:val="24"/>
        </w:rPr>
        <w:t>10.</w:t>
      </w:r>
      <w:r w:rsidR="006672E6" w:rsidRPr="00E63619">
        <w:rPr>
          <w:rFonts w:ascii="GHEA Grapalat" w:hAnsi="GHEA Grapalat"/>
          <w:sz w:val="24"/>
          <w:szCs w:val="24"/>
        </w:rPr>
        <w:t xml:space="preserve">5 </w:t>
      </w:r>
      <w:r w:rsidRPr="00E63619">
        <w:rPr>
          <w:rFonts w:ascii="GHEA Grapalat" w:hAnsi="GHEA Grapalat"/>
          <w:sz w:val="24"/>
          <w:szCs w:val="24"/>
        </w:rPr>
        <w:t>части</w:t>
      </w:r>
      <w:r w:rsidRPr="009044F1">
        <w:rPr>
          <w:rFonts w:ascii="GHEA Grapalat" w:hAnsi="GHEA Grapalat"/>
          <w:sz w:val="24"/>
          <w:szCs w:val="24"/>
        </w:rPr>
        <w:t xml:space="preserve"> 1 настоящего Приглашения, а</w:t>
      </w:r>
      <w:r w:rsidR="00090699">
        <w:rPr>
          <w:rFonts w:ascii="Courier New" w:hAnsi="Courier New" w:cs="Courier New"/>
          <w:sz w:val="24"/>
          <w:szCs w:val="24"/>
          <w:lang w:val="en-US"/>
        </w:rPr>
        <w:t> </w:t>
      </w:r>
      <w:r w:rsidRPr="009044F1">
        <w:rPr>
          <w:rFonts w:ascii="GHEA Grapalat" w:hAnsi="GHEA Grapalat"/>
          <w:sz w:val="24"/>
          <w:szCs w:val="24"/>
        </w:rPr>
        <w:t>погашение предоплаты будет осуществлено в порядке, установленном заключаемым договором.</w:t>
      </w:r>
      <w:r w:rsidR="00AA7117">
        <w:rPr>
          <w:rFonts w:ascii="GHEA Grapalat" w:hAnsi="GHEA Grapalat"/>
          <w:sz w:val="24"/>
          <w:szCs w:val="24"/>
        </w:rPr>
        <w:t xml:space="preserve"> </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lastRenderedPageBreak/>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 xml:space="preserve">в отношении </w:t>
      </w:r>
      <w:proofErr w:type="gramStart"/>
      <w:r w:rsidR="00CB2FE2">
        <w:rPr>
          <w:rFonts w:ascii="GHEA Grapalat" w:hAnsi="GHEA Grapalat"/>
        </w:rPr>
        <w:t>которых  административный</w:t>
      </w:r>
      <w:proofErr w:type="gramEnd"/>
      <w:r w:rsidR="00CB2FE2">
        <w:rPr>
          <w:rFonts w:ascii="GHEA Grapalat" w:hAnsi="GHEA Grapalat"/>
        </w:rPr>
        <w:t xml:space="preserve"> акт, устанавливающий ответственность за </w:t>
      </w:r>
      <w:proofErr w:type="spellStart"/>
      <w:r w:rsidR="00CB2FE2">
        <w:rPr>
          <w:rFonts w:ascii="GHEA Grapalat" w:hAnsi="GHEA Grapalat"/>
        </w:rPr>
        <w:t>антиконкурентное</w:t>
      </w:r>
      <w:proofErr w:type="spellEnd"/>
      <w:r w:rsidR="00CB2FE2">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Pr>
          <w:rFonts w:ascii="GHEA Grapalat" w:hAnsi="GHEA Grapalat"/>
        </w:rPr>
        <w:t>необжалуемым</w:t>
      </w:r>
      <w:proofErr w:type="spellEnd"/>
      <w:r w:rsidR="00CB2FE2">
        <w:rPr>
          <w:rFonts w:ascii="GHEA Grapalat" w:hAnsi="GHEA Grapalat"/>
        </w:rPr>
        <w:t>, а в случае обжалования оставлен без изменений</w:t>
      </w:r>
      <w:r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6622A4" w:rsidRDefault="006622A4" w:rsidP="006622A4">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6622A4" w:rsidRPr="006622A4" w:rsidRDefault="006622A4" w:rsidP="006622A4">
      <w:pPr>
        <w:pStyle w:val="aff"/>
        <w:widowControl w:val="0"/>
        <w:numPr>
          <w:ilvl w:val="0"/>
          <w:numId w:val="31"/>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6622A4" w:rsidRDefault="006622A4" w:rsidP="006622A4">
      <w:pPr>
        <w:pStyle w:val="aff"/>
        <w:widowControl w:val="0"/>
        <w:numPr>
          <w:ilvl w:val="0"/>
          <w:numId w:val="31"/>
        </w:numPr>
        <w:tabs>
          <w:tab w:val="left" w:pos="1134"/>
        </w:tabs>
        <w:ind w:left="426" w:hanging="284"/>
        <w:contextualSpacing/>
        <w:jc w:val="both"/>
        <w:rPr>
          <w:rFonts w:ascii="GHEA Grapalat" w:hAnsi="GHEA Grapalat"/>
        </w:rPr>
      </w:pPr>
      <w:r w:rsidRPr="006622A4">
        <w:rPr>
          <w:rFonts w:ascii="GHEA Grapalat" w:hAnsi="GHEA Grapalat"/>
        </w:rPr>
        <w:t xml:space="preserve">в качестве отобранного участника отказался или </w:t>
      </w:r>
      <w:proofErr w:type="gramStart"/>
      <w:r w:rsidRPr="006622A4">
        <w:rPr>
          <w:rFonts w:ascii="GHEA Grapalat" w:hAnsi="GHEA Grapalat"/>
        </w:rPr>
        <w:t>лишился  права</w:t>
      </w:r>
      <w:proofErr w:type="gramEnd"/>
      <w:r w:rsidRPr="006622A4">
        <w:rPr>
          <w:rFonts w:ascii="GHEA Grapalat" w:hAnsi="GHEA Grapalat"/>
        </w:rPr>
        <w:t xml:space="preserve"> заключения договора.</w:t>
      </w:r>
    </w:p>
    <w:p w:rsidR="006622A4" w:rsidRPr="009044F1" w:rsidRDefault="006622A4" w:rsidP="00B46D58">
      <w:pPr>
        <w:widowControl w:val="0"/>
        <w:tabs>
          <w:tab w:val="left" w:pos="1134"/>
        </w:tabs>
        <w:spacing w:after="160"/>
        <w:ind w:firstLine="567"/>
        <w:jc w:val="both"/>
        <w:rPr>
          <w:rFonts w:ascii="GHEA Grapalat" w:hAnsi="GHEA Grapalat" w:cs="Sylfaen"/>
        </w:rPr>
      </w:pP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w:t>
      </w:r>
      <w:r w:rsidRPr="009044F1">
        <w:rPr>
          <w:rFonts w:ascii="GHEA Grapalat" w:hAnsi="GHEA Grapalat"/>
        </w:rPr>
        <w:lastRenderedPageBreak/>
        <w:t>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w:t>
      </w:r>
      <w:r w:rsidRPr="009044F1">
        <w:rPr>
          <w:rFonts w:ascii="GHEA Grapalat" w:hAnsi="GHEA Grapalat"/>
          <w:color w:val="000000"/>
        </w:rPr>
        <w:lastRenderedPageBreak/>
        <w:t>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в срок</w:t>
      </w:r>
      <w:r w:rsidR="00BB67B5" w:rsidRPr="003F2899">
        <w:rPr>
          <w:rFonts w:ascii="GHEA Grapalat" w:hAnsi="GHEA Grapalat"/>
        </w:rPr>
        <w:t>и</w:t>
      </w:r>
      <w:r w:rsidR="002C1D72" w:rsidRPr="003F2899">
        <w:rPr>
          <w:rFonts w:ascii="GHEA Grapalat" w:hAnsi="GHEA Grapalat"/>
        </w:rPr>
        <w:t xml:space="preserve"> и порядке, установленны</w:t>
      </w:r>
      <w:r w:rsidR="00180D64" w:rsidRPr="003F2899">
        <w:rPr>
          <w:rFonts w:ascii="GHEA Grapalat" w:hAnsi="GHEA Grapalat"/>
        </w:rPr>
        <w:t>ми</w:t>
      </w:r>
      <w:r w:rsidR="002C1D72" w:rsidRPr="003F2899">
        <w:rPr>
          <w:rFonts w:ascii="GHEA Grapalat" w:hAnsi="GHEA Grapalat"/>
        </w:rPr>
        <w:t xml:space="preserve"> статьей 35 </w:t>
      </w:r>
      <w:r w:rsidR="00876D7D" w:rsidRPr="003F2899">
        <w:rPr>
          <w:rFonts w:ascii="GHEA Grapalat" w:hAnsi="GHEA Grapalat"/>
        </w:rPr>
        <w:t>З</w:t>
      </w:r>
      <w:r w:rsidR="002C1D72" w:rsidRPr="003F2899">
        <w:rPr>
          <w:rFonts w:ascii="GHEA Grapalat" w:hAnsi="GHEA Grapalat"/>
        </w:rPr>
        <w:t xml:space="preserve">акона, </w:t>
      </w:r>
      <w:r w:rsidR="00466F7A" w:rsidRPr="003F2899">
        <w:rPr>
          <w:rFonts w:ascii="GHEA Grapalat" w:hAnsi="GHEA Grapalat"/>
        </w:rPr>
        <w:t xml:space="preserve">представляет </w:t>
      </w:r>
      <w:r w:rsidR="002C1D72" w:rsidRPr="003F2899">
        <w:rPr>
          <w:rFonts w:ascii="GHEA Grapalat" w:hAnsi="GHEA Grapalat"/>
        </w:rPr>
        <w:t>обеспеч</w:t>
      </w:r>
      <w:r w:rsidR="00466F7A" w:rsidRPr="003F2899">
        <w:rPr>
          <w:rFonts w:ascii="GHEA Grapalat" w:hAnsi="GHEA Grapalat"/>
        </w:rPr>
        <w:t>ение</w:t>
      </w:r>
      <w:r w:rsidR="002C1D72" w:rsidRPr="003F2899">
        <w:rPr>
          <w:rFonts w:ascii="GHEA Grapalat" w:hAnsi="GHEA Grapalat"/>
        </w:rPr>
        <w:t xml:space="preserve"> квалификаци</w:t>
      </w:r>
      <w:r w:rsidR="00466F7A" w:rsidRPr="003F2899">
        <w:rPr>
          <w:rFonts w:ascii="GHEA Grapalat" w:hAnsi="GHEA Grapalat"/>
        </w:rPr>
        <w:t>и</w:t>
      </w:r>
      <w:r w:rsidR="002C1D72" w:rsidRPr="003F2899">
        <w:rPr>
          <w:rFonts w:ascii="GHEA Grapalat" w:hAnsi="GHEA Grapalat"/>
        </w:rPr>
        <w:t xml:space="preserve"> в размере </w:t>
      </w:r>
      <w:r w:rsidR="00A425E2" w:rsidRPr="003F2899">
        <w:rPr>
          <w:rFonts w:ascii="GHEA Grapalat" w:hAnsi="GHEA Grapalat"/>
        </w:rPr>
        <w:t>15 процентов</w:t>
      </w:r>
      <w:r w:rsidR="00A425E2" w:rsidRPr="003F2899">
        <w:rPr>
          <w:rFonts w:ascii="GHEA Grapalat" w:hAnsi="GHEA Grapalat"/>
          <w:vertAlign w:val="superscript"/>
        </w:rPr>
        <w:t>5,1</w:t>
      </w:r>
      <w:r w:rsidR="00A425E2" w:rsidRPr="003F2899">
        <w:rPr>
          <w:rFonts w:ascii="GHEA Grapalat" w:hAnsi="GHEA Grapalat"/>
        </w:rPr>
        <w:t xml:space="preserve"> представленного им ценового предложения.</w:t>
      </w:r>
      <w:r w:rsidR="00A425E2" w:rsidRPr="003F2899">
        <w:t xml:space="preserve"> </w:t>
      </w:r>
      <w:r w:rsidR="00A425E2"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A425E2" w:rsidRPr="003F2899">
        <w:rPr>
          <w:rFonts w:ascii="GHEA Grapalat" w:hAnsi="GHEA Grapalat"/>
        </w:rPr>
        <w:t>Fitch</w:t>
      </w:r>
      <w:proofErr w:type="spellEnd"/>
      <w:r w:rsidR="00A425E2" w:rsidRPr="003F2899">
        <w:rPr>
          <w:rFonts w:ascii="GHEA Grapalat" w:hAnsi="GHEA Grapalat"/>
        </w:rPr>
        <w:t xml:space="preserve">, </w:t>
      </w:r>
      <w:proofErr w:type="spellStart"/>
      <w:r w:rsidR="00A425E2" w:rsidRPr="003F2899">
        <w:rPr>
          <w:rFonts w:ascii="GHEA Grapalat" w:hAnsi="GHEA Grapalat"/>
        </w:rPr>
        <w:t>Moodys</w:t>
      </w:r>
      <w:proofErr w:type="spellEnd"/>
      <w:r w:rsidR="00A425E2" w:rsidRPr="003F2899">
        <w:rPr>
          <w:rFonts w:ascii="GHEA Grapalat" w:hAnsi="GHEA Grapalat"/>
        </w:rPr>
        <w:t xml:space="preserve">, </w:t>
      </w:r>
      <w:proofErr w:type="spellStart"/>
      <w:r w:rsidR="00A425E2" w:rsidRPr="003F2899">
        <w:rPr>
          <w:rFonts w:ascii="GHEA Grapalat" w:hAnsi="GHEA Grapalat"/>
        </w:rPr>
        <w:t>Standard</w:t>
      </w:r>
      <w:proofErr w:type="spellEnd"/>
      <w:r w:rsidR="00A425E2" w:rsidRPr="003F2899">
        <w:rPr>
          <w:rFonts w:ascii="GHEA Grapalat" w:hAnsi="GHEA Grapalat"/>
        </w:rPr>
        <w:t xml:space="preserve"> &amp; </w:t>
      </w:r>
      <w:proofErr w:type="spellStart"/>
      <w:r w:rsidR="00A425E2" w:rsidRPr="003F2899">
        <w:rPr>
          <w:rFonts w:ascii="GHEA Grapalat" w:hAnsi="GHEA Grapalat"/>
        </w:rPr>
        <w:t>Poor's</w:t>
      </w:r>
      <w:proofErr w:type="spellEnd"/>
      <w:r w:rsidR="00A425E2" w:rsidRPr="003F2899">
        <w:rPr>
          <w:rFonts w:ascii="GHEA Grapalat" w:hAnsi="GHEA Grapalat"/>
        </w:rPr>
        <w:t>) как минимум в размере суверенного рейтинга Республики Армения</w:t>
      </w:r>
      <w:r w:rsidR="000964F1" w:rsidRPr="003F2899">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xml:space="preserve">. В случае </w:t>
      </w:r>
      <w:r w:rsidR="000A6B75" w:rsidRPr="009044F1">
        <w:rPr>
          <w:rFonts w:ascii="GHEA Grapalat" w:hAnsi="GHEA Grapalat"/>
          <w:sz w:val="24"/>
          <w:szCs w:val="24"/>
        </w:rPr>
        <w:lastRenderedPageBreak/>
        <w:t>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32548E"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32548E" w:rsidRPr="00DB4FE3" w:rsidRDefault="0032548E">
      <w:pPr>
        <w:rPr>
          <w:rFonts w:ascii="GHEA Grapalat" w:hAnsi="GHEA Grapalat"/>
        </w:rPr>
      </w:pPr>
      <w:r w:rsidRPr="00DB4FE3">
        <w:rPr>
          <w:rFonts w:ascii="GHEA Grapalat" w:hAnsi="GHEA Grapalat"/>
        </w:rPr>
        <w:t>_________________</w:t>
      </w:r>
    </w:p>
    <w:p w:rsidR="000D7190" w:rsidRPr="00BC0CA7" w:rsidRDefault="000D7190" w:rsidP="000D7190">
      <w:pPr>
        <w:pStyle w:val="af2"/>
        <w:jc w:val="both"/>
        <w:rPr>
          <w:rFonts w:ascii="GHEA Grapalat" w:hAnsi="GHEA Grapalat"/>
          <w:i/>
        </w:rPr>
      </w:pPr>
      <w:r w:rsidRPr="00BC0CA7">
        <w:rPr>
          <w:rFonts w:asciiTheme="minorHAnsi" w:hAnsiTheme="minorHAnsi"/>
          <w:vertAlign w:val="superscript"/>
        </w:rPr>
        <w:t>5,1</w:t>
      </w:r>
      <w:r w:rsidRPr="00BC0CA7">
        <w:rPr>
          <w:rFonts w:asciiTheme="minorHAnsi" w:hAnsiTheme="minorHAnsi"/>
        </w:rPr>
        <w:t xml:space="preserve"> </w:t>
      </w:r>
      <w:r w:rsidRPr="00BC0CA7">
        <w:rPr>
          <w:rFonts w:ascii="GHEA Grapalat" w:hAnsi="GHEA Grapalat"/>
          <w:i/>
        </w:rPr>
        <w:t xml:space="preserve">Если цена товара, закупаемого по заявке на закупку в рамках данной процедуры, превышает </w:t>
      </w:r>
      <w:r w:rsidR="00132FDD">
        <w:rPr>
          <w:rFonts w:ascii="GHEA Grapalat" w:hAnsi="GHEA Grapalat"/>
          <w:i/>
        </w:rPr>
        <w:t>восьмидесятикратный</w:t>
      </w:r>
      <w:r w:rsidRPr="00BC0CA7">
        <w:rPr>
          <w:rFonts w:ascii="GHEA Grapalat" w:hAnsi="GHEA Grapalat"/>
          <w:i/>
        </w:rPr>
        <w:t xml:space="preserve"> размер базовой единицы закупок, число " 15 "заменяется числом "30".</w:t>
      </w:r>
    </w:p>
    <w:p w:rsidR="0032548E" w:rsidRDefault="0032548E">
      <w:pPr>
        <w:rPr>
          <w:rFonts w:ascii="GHEA Grapalat" w:hAnsi="GHEA Grapalat"/>
        </w:rPr>
      </w:pPr>
      <w:r>
        <w:rPr>
          <w:rFonts w:ascii="GHEA Grapalat" w:hAnsi="GHEA Grapalat"/>
        </w:rPr>
        <w:br w:type="page"/>
      </w:r>
    </w:p>
    <w:p w:rsidR="00096865" w:rsidRPr="009044F1" w:rsidRDefault="00096865" w:rsidP="00B46D58">
      <w:pPr>
        <w:widowControl w:val="0"/>
        <w:tabs>
          <w:tab w:val="left" w:pos="1134"/>
        </w:tabs>
        <w:spacing w:after="160"/>
        <w:ind w:firstLine="567"/>
        <w:jc w:val="both"/>
        <w:rPr>
          <w:rFonts w:ascii="GHEA Grapalat" w:hAnsi="GHEA Grapalat"/>
        </w:rPr>
      </w:pP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af6"/>
          <w:rFonts w:ascii="GHEA Grapalat" w:hAnsi="GHEA Grapalat"/>
        </w:rPr>
        <w:footnoteReference w:customMarkFollows="1" w:id="1"/>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lastRenderedPageBreak/>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af6"/>
          <w:rFonts w:ascii="GHEA Grapalat" w:hAnsi="GHEA Grapalat"/>
        </w:rPr>
        <w:footnoteReference w:customMarkFollows="1" w:id="2"/>
        <w:t>6</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E31B9E" w:rsidRPr="00A21416" w:rsidRDefault="00A80ECD" w:rsidP="008C6890">
      <w:pPr>
        <w:pStyle w:val="23"/>
        <w:widowControl w:val="0"/>
        <w:tabs>
          <w:tab w:val="left" w:pos="1134"/>
        </w:tabs>
        <w:spacing w:after="160" w:line="240" w:lineRule="auto"/>
        <w:ind w:firstLine="567"/>
        <w:rPr>
          <w:rFonts w:ascii="GHEA Grapalat" w:hAnsi="GHEA Grapalat"/>
          <w:sz w:val="24"/>
          <w:szCs w:val="24"/>
        </w:rPr>
      </w:pPr>
      <w:r w:rsidRPr="00A21416">
        <w:rPr>
          <w:rFonts w:ascii="GHEA Grapalat" w:hAnsi="GHEA Grapalat"/>
          <w:sz w:val="24"/>
          <w:szCs w:val="24"/>
        </w:rPr>
        <w:t>4.2.</w:t>
      </w:r>
      <w:r w:rsidRPr="00A21416">
        <w:rPr>
          <w:rFonts w:ascii="GHEA Grapalat" w:hAnsi="GHEA Grapalat"/>
          <w:sz w:val="24"/>
          <w:szCs w:val="24"/>
        </w:rPr>
        <w:tab/>
        <w:t xml:space="preserve">Заявки на процедуру необходимо представить в комиссию по адресу </w:t>
      </w:r>
    </w:p>
    <w:p w:rsidR="00A80ECD" w:rsidRPr="00FF0B9A" w:rsidRDefault="008E6B11" w:rsidP="008C6890">
      <w:pPr>
        <w:pStyle w:val="23"/>
        <w:widowControl w:val="0"/>
        <w:tabs>
          <w:tab w:val="left" w:pos="1134"/>
        </w:tabs>
        <w:spacing w:after="160" w:line="240" w:lineRule="auto"/>
        <w:ind w:firstLine="567"/>
        <w:rPr>
          <w:rFonts w:ascii="GHEA Grapalat" w:hAnsi="GHEA Grapalat" w:cs="Sylfaen"/>
        </w:rPr>
      </w:pPr>
      <w:r w:rsidRPr="00CD22CB">
        <w:rPr>
          <w:rFonts w:ascii="GHEA Grapalat" w:hAnsi="GHEA Grapalat"/>
          <w:i/>
          <w:lang w:val="af-ZA"/>
        </w:rPr>
        <w:t xml:space="preserve">Детский сад </w:t>
      </w:r>
      <w:r w:rsidRPr="00CD22CB">
        <w:rPr>
          <w:rFonts w:ascii="GHEA Grapalat" w:hAnsi="GHEA Grapalat"/>
          <w:i/>
        </w:rPr>
        <w:t>&lt;&lt;</w:t>
      </w:r>
      <w:proofErr w:type="spellStart"/>
      <w:r w:rsidRPr="00CD22CB">
        <w:rPr>
          <w:rFonts w:ascii="GHEA Grapalat" w:hAnsi="GHEA Grapalat"/>
          <w:i/>
        </w:rPr>
        <w:t>Зартонк</w:t>
      </w:r>
      <w:proofErr w:type="spellEnd"/>
      <w:r w:rsidRPr="00CD22CB">
        <w:rPr>
          <w:rFonts w:ascii="GHEA Grapalat" w:hAnsi="GHEA Grapalat"/>
          <w:i/>
        </w:rPr>
        <w:t xml:space="preserve">&gt;&gt; села </w:t>
      </w:r>
      <w:proofErr w:type="spellStart"/>
      <w:r w:rsidRPr="00CD22CB">
        <w:rPr>
          <w:rFonts w:ascii="GHEA Grapalat" w:hAnsi="GHEA Grapalat"/>
          <w:i/>
        </w:rPr>
        <w:t>Покр</w:t>
      </w:r>
      <w:proofErr w:type="spellEnd"/>
      <w:r w:rsidRPr="00CD22CB">
        <w:rPr>
          <w:rFonts w:ascii="GHEA Grapalat" w:hAnsi="GHEA Grapalat"/>
          <w:i/>
        </w:rPr>
        <w:t xml:space="preserve"> </w:t>
      </w:r>
      <w:r w:rsidRPr="00A21416">
        <w:rPr>
          <w:rFonts w:ascii="GHEA Grapalat" w:hAnsi="GHEA Grapalat"/>
          <w:i/>
        </w:rPr>
        <w:t xml:space="preserve">Веди   </w:t>
      </w:r>
      <w:r w:rsidR="0049164C" w:rsidRPr="00A21416">
        <w:rPr>
          <w:rFonts w:ascii="Sylfaen" w:hAnsi="Sylfaen"/>
        </w:rPr>
        <w:t xml:space="preserve">находится на </w:t>
      </w:r>
      <w:r w:rsidR="00CD22CB" w:rsidRPr="00A21416">
        <w:rPr>
          <w:rFonts w:ascii="Sylfaen" w:hAnsi="Sylfaen"/>
        </w:rPr>
        <w:t xml:space="preserve"> </w:t>
      </w:r>
      <w:r w:rsidRPr="00CD22CB">
        <w:rPr>
          <w:rFonts w:ascii="GHEA Grapalat" w:hAnsi="GHEA Grapalat"/>
        </w:rPr>
        <w:t xml:space="preserve">М. </w:t>
      </w:r>
      <w:proofErr w:type="spellStart"/>
      <w:r w:rsidRPr="00CD22CB">
        <w:rPr>
          <w:rFonts w:ascii="GHEA Grapalat" w:hAnsi="GHEA Grapalat"/>
        </w:rPr>
        <w:t>Оганисяна</w:t>
      </w:r>
      <w:proofErr w:type="spellEnd"/>
      <w:r w:rsidRPr="00CD22CB">
        <w:rPr>
          <w:rFonts w:ascii="GHEA Grapalat" w:hAnsi="GHEA Grapalat"/>
        </w:rPr>
        <w:t xml:space="preserve"> </w:t>
      </w:r>
      <w:r w:rsidR="0049164C" w:rsidRPr="00FF0B9A">
        <w:rPr>
          <w:rFonts w:ascii="GHEA Grapalat" w:hAnsi="GHEA Grapalat"/>
        </w:rPr>
        <w:t>1</w:t>
      </w:r>
      <w:r w:rsidR="006D648A" w:rsidRPr="00FF0B9A">
        <w:rPr>
          <w:rFonts w:ascii="GHEA Grapalat" w:hAnsi="GHEA Grapalat"/>
        </w:rPr>
        <w:t>1</w:t>
      </w:r>
      <w:r w:rsidR="00562F87" w:rsidRPr="00FF0B9A">
        <w:rPr>
          <w:rFonts w:ascii="GHEA Grapalat" w:hAnsi="GHEA Grapalat"/>
        </w:rPr>
        <w:t xml:space="preserve">.00 </w:t>
      </w:r>
      <w:r w:rsidRPr="00FF0B9A">
        <w:rPr>
          <w:rFonts w:ascii="GHEA Grapalat" w:hAnsi="GHEA Grapalat"/>
        </w:rPr>
        <w:t xml:space="preserve">часов </w:t>
      </w:r>
      <w:r w:rsidR="00FF0B9A" w:rsidRPr="00FF0B9A">
        <w:rPr>
          <w:rFonts w:ascii="GHEA Grapalat" w:hAnsi="GHEA Grapalat"/>
        </w:rPr>
        <w:t>19.08</w:t>
      </w:r>
      <w:r w:rsidR="006D648A" w:rsidRPr="00FF0B9A">
        <w:rPr>
          <w:rFonts w:ascii="GHEA Grapalat" w:hAnsi="GHEA Grapalat"/>
        </w:rPr>
        <w:t>.</w:t>
      </w:r>
      <w:r w:rsidRPr="00FF0B9A">
        <w:rPr>
          <w:rFonts w:ascii="GHEA Grapalat" w:hAnsi="GHEA Grapalat"/>
        </w:rPr>
        <w:t>2022</w:t>
      </w:r>
      <w:r w:rsidR="00562F87" w:rsidRPr="00FF0B9A">
        <w:rPr>
          <w:rFonts w:ascii="GHEA Grapalat" w:hAnsi="GHEA Grapalat"/>
        </w:rPr>
        <w:t>г</w:t>
      </w:r>
      <w:r w:rsidR="00A80ECD" w:rsidRPr="00FF0B9A">
        <w:rPr>
          <w:rFonts w:ascii="GHEA Grapalat" w:hAnsi="GHEA Grapalat"/>
        </w:rPr>
        <w:t xml:space="preserve"> дня с даты опубликования в бюллетене объявления и приглашения на настоящую процедуру. </w:t>
      </w:r>
    </w:p>
    <w:p w:rsidR="00A80ECD" w:rsidRDefault="00A80ECD" w:rsidP="008C6890">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w:t>
      </w:r>
      <w:r>
        <w:rPr>
          <w:rFonts w:ascii="GHEA Grapalat" w:hAnsi="GHEA Grapalat"/>
          <w:sz w:val="24"/>
          <w:szCs w:val="24"/>
        </w:rPr>
        <w:lastRenderedPageBreak/>
        <w:t>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w:t>
      </w:r>
      <w:proofErr w:type="gramStart"/>
      <w:r w:rsidR="003C5795">
        <w:rPr>
          <w:rFonts w:ascii="GHEA Grapalat" w:hAnsi="GHEA Grapalat"/>
        </w:rPr>
        <w:t xml:space="preserve">телефона </w:t>
      </w:r>
      <w:r>
        <w:rPr>
          <w:rFonts w:ascii="GHEA Grapalat" w:hAnsi="GHEA Grapalat"/>
        </w:rPr>
        <w:t>,</w:t>
      </w:r>
      <w:proofErr w:type="gramEnd"/>
      <w:r>
        <w:rPr>
          <w:rFonts w:ascii="GHEA Grapalat" w:hAnsi="GHEA Grapalat"/>
        </w:rPr>
        <w:t xml:space="preserve">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FD4D68">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w:t>
      </w:r>
      <w:proofErr w:type="gramStart"/>
      <w:r>
        <w:rPr>
          <w:rFonts w:ascii="GHEA Grapalat" w:hAnsi="GHEA Grapalat"/>
        </w:rPr>
        <w:t>пай)  в</w:t>
      </w:r>
      <w:proofErr w:type="gramEnd"/>
      <w:r>
        <w:rPr>
          <w:rFonts w:ascii="GHEA Grapalat" w:hAnsi="GHEA Grapalat"/>
        </w:rPr>
        <w:t xml:space="preserve"> размере более пятидесяти процентов; </w:t>
      </w:r>
    </w:p>
    <w:p w:rsidR="00EA0D10" w:rsidRPr="00650DCD" w:rsidRDefault="001361B2" w:rsidP="00B46D58">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proofErr w:type="spellStart"/>
      <w:r w:rsidR="006A7E82" w:rsidRPr="00650DCD">
        <w:rPr>
          <w:rFonts w:ascii="GHEA Grapalat" w:hAnsi="GHEA Grapalat"/>
          <w:sz w:val="24"/>
          <w:szCs w:val="24"/>
        </w:rPr>
        <w:t>деклация</w:t>
      </w:r>
      <w:proofErr w:type="spellEnd"/>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005F25EF" w:rsidRPr="00650DCD">
        <w:rPr>
          <w:rFonts w:ascii="GHEA Grapalat" w:hAnsi="GHEA Grapalat"/>
          <w:sz w:val="24"/>
          <w:szCs w:val="24"/>
        </w:rPr>
        <w:t xml:space="preserve">  </w:t>
      </w:r>
    </w:p>
    <w:p w:rsidR="00071119" w:rsidRPr="008E138A" w:rsidRDefault="00EA0D10" w:rsidP="00B46D58">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00932115"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xml:space="preserve">, а также товарный знак, </w:t>
      </w:r>
      <w:r w:rsidR="00932115" w:rsidRPr="008E138A">
        <w:rPr>
          <w:rFonts w:ascii="GHEA Grapalat" w:hAnsi="GHEA Grapalat" w:cs="Sylfaen"/>
          <w:sz w:val="24"/>
          <w:szCs w:val="24"/>
        </w:rPr>
        <w:t>фирменное наименование, марка и</w:t>
      </w:r>
      <w:r w:rsidR="00932115" w:rsidRPr="008E138A">
        <w:rPr>
          <w:rFonts w:ascii="GHEA Grapalat" w:hAnsi="GHEA Grapalat"/>
          <w:sz w:val="24"/>
          <w:szCs w:val="24"/>
        </w:rPr>
        <w:t xml:space="preserve"> </w:t>
      </w:r>
      <w:r w:rsidR="005F25EF" w:rsidRPr="008E138A">
        <w:rPr>
          <w:rFonts w:ascii="GHEA Grapalat" w:hAnsi="GHEA Grapalat"/>
          <w:sz w:val="24"/>
          <w:szCs w:val="24"/>
        </w:rPr>
        <w:t>наименование производителя, (далее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r w:rsidR="00B82520" w:rsidRPr="008E138A">
        <w:rPr>
          <w:rFonts w:ascii="GHEA Grapalat" w:hAnsi="GHEA Grapalat"/>
          <w:sz w:val="24"/>
          <w:szCs w:val="24"/>
        </w:rPr>
        <w:t>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00B82520" w:rsidRPr="008E138A" w:rsidDel="001B47B5">
        <w:rPr>
          <w:rFonts w:ascii="GHEA Grapalat" w:hAnsi="GHEA Grapalat"/>
        </w:rPr>
        <w:t xml:space="preserve"> </w:t>
      </w:r>
      <w:r w:rsidR="00EA6AE0" w:rsidRPr="008E138A">
        <w:rPr>
          <w:rStyle w:val="af6"/>
          <w:rFonts w:ascii="GHEA Grapalat" w:hAnsi="GHEA Grapalat" w:cs="Sylfaen"/>
          <w:sz w:val="24"/>
          <w:szCs w:val="24"/>
        </w:rPr>
        <w:footnoteReference w:customMarkFollows="1" w:id="3"/>
        <w:t>7</w:t>
      </w:r>
      <w:r w:rsidR="005F25EF" w:rsidRPr="008E138A">
        <w:rPr>
          <w:rFonts w:ascii="GHEA Grapalat" w:hAnsi="GHEA Grapalat" w:cs="Sylfaen"/>
          <w:sz w:val="24"/>
          <w:szCs w:val="24"/>
        </w:rPr>
        <w:t>:</w:t>
      </w:r>
      <w:r w:rsidR="00932115" w:rsidRPr="008E138A">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094F5C" w:rsidP="00B46D58">
      <w:pPr>
        <w:widowControl w:val="0"/>
        <w:tabs>
          <w:tab w:val="left" w:pos="1134"/>
        </w:tabs>
        <w:spacing w:after="160"/>
        <w:ind w:firstLine="567"/>
        <w:jc w:val="both"/>
        <w:rPr>
          <w:rFonts w:ascii="GHEA Grapalat" w:hAnsi="GHEA Grapalat"/>
        </w:rPr>
      </w:pPr>
      <w:r>
        <w:rPr>
          <w:rFonts w:ascii="GHEA Grapalat" w:hAnsi="GHEA Grapalat"/>
        </w:rPr>
        <w:t>4</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395F4A">
        <w:rPr>
          <w:rFonts w:ascii="GHEA Grapalat" w:hAnsi="GHEA Grapalat"/>
          <w:lang w:val="hy-AM"/>
        </w:rPr>
        <w:t>.</w:t>
      </w:r>
      <w:r w:rsidR="005700F1">
        <w:rPr>
          <w:rStyle w:val="af6"/>
          <w:rFonts w:ascii="GHEA Grapalat" w:hAnsi="GHEA Grapalat"/>
        </w:rPr>
        <w:footnoteReference w:customMarkFollows="1" w:id="4"/>
        <w:t>8</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lastRenderedPageBreak/>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есть несоответствие, однако </w:t>
      </w:r>
      <w:r w:rsidRPr="009044F1">
        <w:rPr>
          <w:rFonts w:ascii="GHEA Grapalat" w:hAnsi="GHEA Grapalat"/>
          <w:sz w:val="24"/>
          <w:szCs w:val="24"/>
        </w:rPr>
        <w:lastRenderedPageBreak/>
        <w:t>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w:t>
      </w:r>
      <w:proofErr w:type="gramStart"/>
      <w:r w:rsidRPr="009044F1">
        <w:rPr>
          <w:rFonts w:ascii="GHEA Grapalat" w:hAnsi="GHEA Grapalat"/>
          <w:sz w:val="24"/>
          <w:szCs w:val="24"/>
        </w:rPr>
        <w:t>сведений</w:t>
      </w:r>
      <w:proofErr w:type="gramEnd"/>
      <w:r w:rsidRPr="009044F1">
        <w:rPr>
          <w:rFonts w:ascii="GHEA Grapalat" w:hAnsi="GHEA Grapalat"/>
          <w:sz w:val="24"/>
          <w:szCs w:val="24"/>
        </w:rPr>
        <w:t xml:space="preserve"> или документов иного типа; также размер прибыли участника не может быть ограничен приглашением.</w:t>
      </w:r>
    </w:p>
    <w:p w:rsidR="00096865" w:rsidRPr="009044F1" w:rsidRDefault="00096865" w:rsidP="00B46D58">
      <w:pPr>
        <w:pStyle w:val="23"/>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CC0E15" w:rsidRPr="00CC0E15" w:rsidRDefault="00CC0E15" w:rsidP="00B46D58">
      <w:pPr>
        <w:widowControl w:val="0"/>
        <w:tabs>
          <w:tab w:val="left" w:pos="1134"/>
        </w:tabs>
        <w:spacing w:after="160"/>
        <w:ind w:firstLine="567"/>
        <w:jc w:val="both"/>
        <w:rPr>
          <w:rFonts w:ascii="GHEA Grapalat" w:hAnsi="GHEA Grapalat" w:cs="Sylfaen"/>
        </w:rPr>
      </w:pP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460460">
        <w:rPr>
          <w:rFonts w:ascii="GHEA Grapalat" w:hAnsi="GHEA Grapalat"/>
          <w:sz w:val="24"/>
          <w:szCs w:val="24"/>
        </w:rPr>
        <w:t xml:space="preserve">Вскрытие заявок </w:t>
      </w:r>
      <w:r w:rsidR="00460460" w:rsidRPr="00A21416">
        <w:rPr>
          <w:rFonts w:ascii="GHEA Grapalat" w:hAnsi="GHEA Grapalat"/>
          <w:sz w:val="24"/>
          <w:szCs w:val="24"/>
        </w:rPr>
        <w:t>произойдет на 7</w:t>
      </w:r>
      <w:r w:rsidRPr="00A21416">
        <w:rPr>
          <w:rFonts w:ascii="GHEA Grapalat" w:hAnsi="GHEA Grapalat"/>
          <w:sz w:val="24"/>
          <w:szCs w:val="24"/>
        </w:rPr>
        <w:t>"-ый день в "</w:t>
      </w:r>
      <w:r w:rsidR="00460460" w:rsidRPr="00A21416">
        <w:rPr>
          <w:rFonts w:ascii="GHEA Grapalat" w:hAnsi="GHEA Grapalat"/>
          <w:sz w:val="24"/>
          <w:szCs w:val="24"/>
        </w:rPr>
        <w:t>11.00</w:t>
      </w:r>
      <w:r w:rsidR="00E31B9E" w:rsidRPr="00A21416">
        <w:rPr>
          <w:rFonts w:ascii="GHEA Grapalat" w:hAnsi="GHEA Grapalat"/>
          <w:sz w:val="24"/>
          <w:szCs w:val="24"/>
        </w:rPr>
        <w:t xml:space="preserve"> </w:t>
      </w:r>
      <w:r w:rsidRPr="00A21416">
        <w:rPr>
          <w:rFonts w:ascii="GHEA Grapalat" w:hAnsi="GHEA Grapalat"/>
          <w:sz w:val="24"/>
          <w:szCs w:val="24"/>
        </w:rPr>
        <w:t>час вскрытия</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lastRenderedPageBreak/>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00576D5D"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6A4E85">
        <w:rPr>
          <w:rFonts w:ascii="GHEA Grapalat" w:hAnsi="GHEA Grapalat"/>
        </w:rPr>
        <w:t>и/или обеспечение заявки,</w:t>
      </w:r>
      <w:r w:rsidR="006A4E85" w:rsidRPr="009044F1">
        <w:rPr>
          <w:rFonts w:ascii="GHEA Grapalat" w:hAnsi="GHEA Grapalat"/>
        </w:rPr>
        <w:t xml:space="preserve"> </w:t>
      </w:r>
      <w:r w:rsidR="006A4E85">
        <w:rPr>
          <w:rFonts w:ascii="GHEA Grapalat" w:hAnsi="GHEA Grapalat"/>
        </w:rPr>
        <w:t xml:space="preserve">или </w:t>
      </w:r>
      <w:r w:rsidRPr="009044F1">
        <w:rPr>
          <w:rFonts w:ascii="GHEA Grapalat" w:hAnsi="GHEA Grapalat"/>
        </w:rPr>
        <w:t>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D677D9" w:rsidRPr="00D677D9" w:rsidRDefault="00FD2748" w:rsidP="00D677D9">
      <w:pPr>
        <w:pStyle w:val="HTML"/>
        <w:shd w:val="clear" w:color="auto" w:fill="F8F9FA"/>
        <w:spacing w:line="540" w:lineRule="atLeast"/>
        <w:rPr>
          <w:rFonts w:ascii="inherit" w:hAnsi="inherit"/>
          <w:color w:val="202124"/>
          <w:lang w:eastAsia="en-US"/>
        </w:rPr>
      </w:pPr>
      <w:r w:rsidRPr="009044F1">
        <w:rPr>
          <w:rFonts w:ascii="GHEA Grapalat" w:hAnsi="GHEA Grapalat"/>
          <w:sz w:val="24"/>
          <w:szCs w:val="24"/>
        </w:rPr>
        <w:t>8.</w:t>
      </w:r>
      <w:r w:rsidR="004C3E56">
        <w:rPr>
          <w:rFonts w:ascii="GHEA Grapalat" w:hAnsi="GHEA Grapalat"/>
          <w:sz w:val="24"/>
          <w:szCs w:val="24"/>
        </w:rPr>
        <w:t>4</w:t>
      </w:r>
      <w:r w:rsidR="00644850" w:rsidRPr="00644850">
        <w:rPr>
          <w:rFonts w:ascii="GHEA Grapalat" w:hAnsi="GHEA Grapalat"/>
          <w:sz w:val="24"/>
          <w:szCs w:val="24"/>
        </w:rPr>
        <w:t>.</w:t>
      </w:r>
      <w:r w:rsidR="00644850" w:rsidRPr="00644850">
        <w:rPr>
          <w:rFonts w:ascii="GHEA Grapalat" w:hAnsi="GHEA Grapalat"/>
          <w:sz w:val="24"/>
          <w:szCs w:val="24"/>
        </w:rPr>
        <w:tab/>
      </w:r>
      <w:r w:rsidRPr="009044F1">
        <w:rPr>
          <w:rFonts w:ascii="GHEA Grapalat" w:hAnsi="GHEA Grapalat"/>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w:t>
      </w:r>
      <w:r w:rsidRPr="009044F1">
        <w:rPr>
          <w:rFonts w:ascii="GHEA Grapalat" w:hAnsi="GHEA Grapalat"/>
          <w:sz w:val="24"/>
          <w:szCs w:val="24"/>
        </w:rPr>
        <w:lastRenderedPageBreak/>
        <w:t xml:space="preserve">Если предлагаемые цены представлены в двух или более валютах, они сопоставляются с </w:t>
      </w:r>
      <w:proofErr w:type="spellStart"/>
      <w:r w:rsidRPr="009044F1">
        <w:rPr>
          <w:rFonts w:ascii="GHEA Grapalat" w:hAnsi="GHEA Grapalat"/>
          <w:sz w:val="24"/>
          <w:szCs w:val="24"/>
        </w:rPr>
        <w:t>драмом</w:t>
      </w:r>
      <w:proofErr w:type="spellEnd"/>
      <w:r w:rsidRPr="009044F1">
        <w:rPr>
          <w:rFonts w:ascii="GHEA Grapalat" w:hAnsi="GHEA Grapalat"/>
          <w:sz w:val="24"/>
          <w:szCs w:val="24"/>
        </w:rPr>
        <w:t xml:space="preserve"> Республики Армения по курсу</w:t>
      </w:r>
      <w:r w:rsidR="00D677D9">
        <w:rPr>
          <w:rFonts w:ascii="GHEA Grapalat" w:hAnsi="GHEA Grapalat"/>
          <w:i/>
          <w:sz w:val="24"/>
          <w:szCs w:val="24"/>
        </w:rPr>
        <w:t xml:space="preserve"> </w:t>
      </w:r>
      <w:r w:rsidR="00D677D9" w:rsidRPr="00D677D9">
        <w:rPr>
          <w:rFonts w:ascii="inherit" w:hAnsi="inherit"/>
          <w:color w:val="202124"/>
          <w:lang w:eastAsia="en-US"/>
        </w:rPr>
        <w:t>установленному Центральным банком Республики Армения на день вскрытия предложений.</w:t>
      </w:r>
    </w:p>
    <w:p w:rsidR="00096865" w:rsidRPr="00A01157" w:rsidRDefault="00096865" w:rsidP="00B46D58">
      <w:pPr>
        <w:pStyle w:val="a3"/>
        <w:widowControl w:val="0"/>
        <w:tabs>
          <w:tab w:val="left" w:pos="1134"/>
        </w:tabs>
        <w:spacing w:after="160" w:line="240" w:lineRule="auto"/>
        <w:ind w:firstLine="567"/>
        <w:rPr>
          <w:rFonts w:ascii="GHEA Grapalat" w:hAnsi="GHEA Grapalat" w:cs="Sylfaen"/>
          <w:i w:val="0"/>
          <w:sz w:val="24"/>
          <w:szCs w:val="24"/>
        </w:rPr>
      </w:pPr>
    </w:p>
    <w:p w:rsidR="00096865" w:rsidRPr="009044F1"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 xml:space="preserve">представленных товаров требованиям </w:t>
      </w:r>
      <w:proofErr w:type="spellStart"/>
      <w:r w:rsidR="002F2045" w:rsidRPr="002F2045">
        <w:rPr>
          <w:rFonts w:ascii="GHEA Grapalat" w:hAnsi="GHEA Grapalat"/>
          <w:sz w:val="24"/>
          <w:szCs w:val="24"/>
        </w:rPr>
        <w:t>приглашения</w:t>
      </w:r>
      <w:r w:rsidR="005A3D17">
        <w:rPr>
          <w:rFonts w:ascii="GHEA Grapalat" w:hAnsi="GHEA Grapalat"/>
          <w:sz w:val="24"/>
          <w:szCs w:val="24"/>
        </w:rPr>
        <w:t>.</w:t>
      </w:r>
      <w:r w:rsidRPr="009044F1">
        <w:rPr>
          <w:rFonts w:ascii="GHEA Grapalat" w:hAnsi="GHEA Grapalat"/>
          <w:sz w:val="24"/>
          <w:szCs w:val="24"/>
        </w:rPr>
        <w:t>При</w:t>
      </w:r>
      <w:proofErr w:type="spellEnd"/>
      <w:r w:rsidRPr="009044F1">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proofErr w:type="gramStart"/>
      <w:r w:rsidRPr="009044F1">
        <w:rPr>
          <w:rFonts w:ascii="GHEA Grapalat" w:hAnsi="GHEA Grapalat"/>
          <w:sz w:val="24"/>
          <w:szCs w:val="24"/>
        </w:rPr>
        <w:t>для определения</w:t>
      </w:r>
      <w:proofErr w:type="gramEnd"/>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w:t>
      </w:r>
      <w:r w:rsidRPr="009044F1">
        <w:rPr>
          <w:rFonts w:ascii="GHEA Grapalat" w:hAnsi="GHEA Grapalat"/>
          <w:sz w:val="24"/>
          <w:szCs w:val="24"/>
        </w:rPr>
        <w:lastRenderedPageBreak/>
        <w:t>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xml:space="preserve">, </w:t>
      </w:r>
      <w:proofErr w:type="gramStart"/>
      <w:r w:rsidR="00927888" w:rsidRPr="00927888">
        <w:rPr>
          <w:rFonts w:ascii="GHEA Grapalat" w:hAnsi="GHEA Grapalat"/>
          <w:sz w:val="24"/>
          <w:szCs w:val="24"/>
        </w:rPr>
        <w:t>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w:t>
      </w:r>
      <w:proofErr w:type="gramEnd"/>
      <w:r w:rsidR="00927888" w:rsidRPr="00927888">
        <w:rPr>
          <w:rFonts w:ascii="GHEA Grapalat" w:hAnsi="GHEA Grapalat"/>
          <w:sz w:val="24"/>
          <w:szCs w:val="24"/>
        </w:rPr>
        <w:t xml:space="preserve"> на </w:t>
      </w:r>
      <w:r w:rsidR="00927888">
        <w:rPr>
          <w:rFonts w:ascii="GHEA Grapalat" w:hAnsi="GHEA Grapalat"/>
          <w:sz w:val="24"/>
          <w:szCs w:val="24"/>
        </w:rPr>
        <w:t>за</w:t>
      </w:r>
      <w:r w:rsidR="00927888" w:rsidRPr="00927888">
        <w:rPr>
          <w:rFonts w:ascii="GHEA Grapalat" w:hAnsi="GHEA Grapalat"/>
          <w:sz w:val="24"/>
          <w:szCs w:val="24"/>
        </w:rPr>
        <w:t>купку</w:t>
      </w:r>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 занявшие последующие места,</w:t>
      </w:r>
    </w:p>
    <w:p w:rsidR="004A4515" w:rsidRDefault="009B6D58" w:rsidP="004A4515">
      <w:pPr>
        <w:pStyle w:val="norm"/>
        <w:widowControl w:val="0"/>
        <w:tabs>
          <w:tab w:val="left" w:pos="1134"/>
        </w:tabs>
        <w:spacing w:after="160" w:line="240" w:lineRule="auto"/>
        <w:ind w:firstLine="567"/>
        <w:rPr>
          <w:rFonts w:ascii="GHEA Grapalat" w:hAnsi="GHEA Grapalat"/>
          <w:sz w:val="24"/>
          <w:szCs w:val="24"/>
        </w:rPr>
      </w:pPr>
      <w:r w:rsidRPr="006E3D39">
        <w:rPr>
          <w:rFonts w:ascii="GHEA Grapalat" w:hAnsi="GHEA Grapalat"/>
          <w:sz w:val="24"/>
          <w:szCs w:val="24"/>
        </w:rPr>
        <w:t>е.</w:t>
      </w:r>
      <w:r w:rsidR="00C37724" w:rsidRPr="006E3D39">
        <w:rPr>
          <w:rFonts w:ascii="GHEA Grapalat" w:hAnsi="GHEA Grapalat"/>
          <w:sz w:val="24"/>
          <w:szCs w:val="24"/>
        </w:rPr>
        <w:tab/>
      </w:r>
      <w:r w:rsidR="004A4515" w:rsidRPr="00CF6D51">
        <w:rPr>
          <w:rFonts w:ascii="GHEA Grapalat" w:hAnsi="GHEA Grapalat"/>
          <w:sz w:val="24"/>
          <w:szCs w:val="24"/>
        </w:rPr>
        <w:t>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закупк</w:t>
      </w:r>
      <w:r w:rsidR="001E48BA">
        <w:rPr>
          <w:rFonts w:ascii="GHEA Grapalat" w:hAnsi="GHEA Grapalat"/>
          <w:sz w:val="24"/>
          <w:szCs w:val="24"/>
        </w:rPr>
        <w:t>и</w:t>
      </w:r>
      <w:r w:rsidR="004A4515" w:rsidRPr="00CF6D51">
        <w:rPr>
          <w:rFonts w:ascii="GHEA Grapalat" w:hAnsi="GHEA Grapalat"/>
          <w:sz w:val="24"/>
          <w:szCs w:val="24"/>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предусмотренные </w:t>
      </w:r>
      <w:r w:rsidR="001E402A" w:rsidRPr="004F2C09">
        <w:rPr>
          <w:rFonts w:ascii="GHEA Grapalat" w:hAnsi="GHEA Grapalat"/>
          <w:sz w:val="24"/>
          <w:szCs w:val="24"/>
        </w:rPr>
        <w:t>заключаемым с последним договором</w:t>
      </w:r>
      <w:r w:rsidR="001E402A" w:rsidRPr="000811C1">
        <w:rPr>
          <w:rFonts w:ascii="GHEA Grapalat" w:hAnsi="GHEA Grapalat"/>
          <w:sz w:val="24"/>
          <w:szCs w:val="24"/>
        </w:rPr>
        <w:t xml:space="preserve">, вступают в силу в случае </w:t>
      </w:r>
      <w:proofErr w:type="spellStart"/>
      <w:r w:rsidR="001E402A" w:rsidRPr="000811C1">
        <w:rPr>
          <w:rFonts w:ascii="GHEA Grapalat" w:hAnsi="GHEA Grapalat"/>
          <w:sz w:val="24"/>
          <w:szCs w:val="24"/>
        </w:rPr>
        <w:t>предусмотрения</w:t>
      </w:r>
      <w:proofErr w:type="spellEnd"/>
      <w:r w:rsidR="001E402A" w:rsidRPr="000811C1">
        <w:rPr>
          <w:rFonts w:ascii="GHEA Grapalat" w:hAnsi="GHEA Grapalat"/>
          <w:sz w:val="24"/>
          <w:szCs w:val="24"/>
        </w:rPr>
        <w:t xml:space="preserve"> дополнительных финансовых средств в размере</w:t>
      </w:r>
      <w:r w:rsidR="001E402A">
        <w:rPr>
          <w:rFonts w:ascii="GHEA Grapalat" w:hAnsi="GHEA Grapalat"/>
          <w:sz w:val="24"/>
          <w:szCs w:val="24"/>
        </w:rPr>
        <w:t xml:space="preserve"> цены, превышающей</w:t>
      </w:r>
      <w:r w:rsidR="001E402A" w:rsidRPr="000811C1">
        <w:rPr>
          <w:rFonts w:ascii="GHEA Grapalat" w:hAnsi="GHEA Grapalat"/>
          <w:sz w:val="24"/>
          <w:szCs w:val="24"/>
        </w:rPr>
        <w:t xml:space="preserve"> цену</w:t>
      </w:r>
      <w:r w:rsidR="001E402A">
        <w:rPr>
          <w:rFonts w:ascii="GHEA Grapalat" w:hAnsi="GHEA Grapalat"/>
          <w:sz w:val="24"/>
          <w:szCs w:val="24"/>
        </w:rPr>
        <w:t xml:space="preserve"> закупки</w:t>
      </w:r>
      <w:r w:rsidR="001E402A" w:rsidRPr="000811C1">
        <w:rPr>
          <w:rFonts w:ascii="GHEA Grapalat" w:hAnsi="GHEA Grapalat"/>
          <w:sz w:val="24"/>
          <w:szCs w:val="24"/>
        </w:rPr>
        <w:t xml:space="preserve"> и заключения </w:t>
      </w:r>
      <w:r w:rsidR="001E402A" w:rsidRPr="004F2C09">
        <w:rPr>
          <w:rFonts w:ascii="GHEA Grapalat" w:hAnsi="GHEA Grapalat"/>
          <w:sz w:val="24"/>
          <w:szCs w:val="24"/>
        </w:rPr>
        <w:t xml:space="preserve">на этой основе </w:t>
      </w:r>
      <w:r w:rsidR="001E402A" w:rsidRPr="000811C1">
        <w:rPr>
          <w:rFonts w:ascii="GHEA Grapalat" w:hAnsi="GHEA Grapalat"/>
          <w:sz w:val="24"/>
          <w:szCs w:val="24"/>
        </w:rPr>
        <w:t>соглашения между сторонами.</w:t>
      </w:r>
      <w:r w:rsidR="001E402A">
        <w:rPr>
          <w:rFonts w:ascii="GHEA Grapalat" w:hAnsi="GHEA Grapalat"/>
          <w:sz w:val="24"/>
          <w:szCs w:val="24"/>
        </w:rPr>
        <w:t xml:space="preserve"> </w:t>
      </w:r>
      <w:r w:rsidR="004A4515" w:rsidRPr="00CF6D51">
        <w:rPr>
          <w:rFonts w:ascii="GHEA Grapalat" w:hAnsi="GHEA Grapalat"/>
          <w:sz w:val="24"/>
          <w:szCs w:val="24"/>
        </w:rPr>
        <w:t xml:space="preserve">При этом соглашение заключается в течение пятнадцати рабочих дней после </w:t>
      </w:r>
      <w:proofErr w:type="spellStart"/>
      <w:r w:rsidR="004A4515" w:rsidRPr="00CF6D51">
        <w:rPr>
          <w:rFonts w:ascii="GHEA Grapalat" w:hAnsi="GHEA Grapalat"/>
          <w:sz w:val="24"/>
          <w:szCs w:val="24"/>
        </w:rPr>
        <w:t>предусмотрения</w:t>
      </w:r>
      <w:proofErr w:type="spellEnd"/>
      <w:r w:rsidR="004A4515" w:rsidRPr="00CF6D51">
        <w:rPr>
          <w:rFonts w:ascii="GHEA Grapalat" w:hAnsi="GHEA Grapalat"/>
          <w:sz w:val="24"/>
          <w:szCs w:val="24"/>
        </w:rPr>
        <w:t xml:space="preserve"> дополнительных финансовых средств с продлением сроков поставки товара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rsidR="006335D7" w:rsidRDefault="006335D7" w:rsidP="006335D7">
      <w:pPr>
        <w:pStyle w:val="norm"/>
        <w:widowControl w:val="0"/>
        <w:tabs>
          <w:tab w:val="left" w:pos="1134"/>
        </w:tabs>
        <w:spacing w:after="160" w:line="240" w:lineRule="auto"/>
        <w:ind w:firstLine="567"/>
        <w:rPr>
          <w:rFonts w:ascii="GHEA Grapalat" w:hAnsi="GHEA Grapalat"/>
          <w:sz w:val="24"/>
          <w:szCs w:val="24"/>
        </w:rPr>
      </w:pPr>
      <w:r w:rsidRPr="007E7A22">
        <w:rPr>
          <w:rFonts w:ascii="GHEA Grapalat" w:hAnsi="GHEA Grapalat"/>
          <w:sz w:val="24"/>
          <w:szCs w:val="24"/>
        </w:rPr>
        <w:t>Требования настоящего абзаца не применяются в случае, когда заявка подана одн</w:t>
      </w:r>
      <w:r>
        <w:rPr>
          <w:rFonts w:ascii="GHEA Grapalat" w:hAnsi="GHEA Grapalat"/>
          <w:sz w:val="24"/>
          <w:szCs w:val="24"/>
        </w:rPr>
        <w:t xml:space="preserve">им </w:t>
      </w:r>
      <w:r w:rsidRPr="007E7A22">
        <w:rPr>
          <w:rFonts w:ascii="GHEA Grapalat" w:hAnsi="GHEA Grapalat"/>
          <w:sz w:val="24"/>
          <w:szCs w:val="24"/>
        </w:rPr>
        <w:t>участник</w:t>
      </w:r>
      <w:r>
        <w:rPr>
          <w:rFonts w:ascii="GHEA Grapalat" w:hAnsi="GHEA Grapalat"/>
          <w:sz w:val="24"/>
          <w:szCs w:val="24"/>
        </w:rPr>
        <w:t>ом</w:t>
      </w:r>
      <w:r w:rsidRPr="007E7A22">
        <w:rPr>
          <w:rFonts w:ascii="GHEA Grapalat" w:hAnsi="GHEA Grapalat"/>
          <w:sz w:val="24"/>
          <w:szCs w:val="24"/>
        </w:rPr>
        <w:t xml:space="preserve"> или </w:t>
      </w:r>
      <w:r>
        <w:rPr>
          <w:rFonts w:ascii="GHEA Grapalat" w:hAnsi="GHEA Grapalat"/>
          <w:sz w:val="24"/>
          <w:szCs w:val="24"/>
        </w:rPr>
        <w:t xml:space="preserve">по </w:t>
      </w:r>
      <w:r w:rsidRPr="007E7A22">
        <w:rPr>
          <w:rFonts w:ascii="GHEA Grapalat" w:hAnsi="GHEA Grapalat"/>
          <w:sz w:val="24"/>
          <w:szCs w:val="24"/>
        </w:rPr>
        <w:t>требованиям приглашения удовлетворительно оценена заявка только одного участника</w:t>
      </w:r>
      <w:r>
        <w:rPr>
          <w:rFonts w:ascii="GHEA Grapalat" w:hAnsi="GHEA Grapalat"/>
          <w:sz w:val="24"/>
          <w:szCs w:val="24"/>
        </w:rPr>
        <w:t>.</w:t>
      </w:r>
    </w:p>
    <w:p w:rsidR="009B6D58" w:rsidRPr="009044F1" w:rsidRDefault="003572EA" w:rsidP="004A4515">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закупк</w:t>
      </w:r>
      <w:r w:rsidR="00425BAB">
        <w:rPr>
          <w:rFonts w:ascii="GHEA Grapalat" w:hAnsi="GHEA Grapalat"/>
          <w:sz w:val="24"/>
          <w:szCs w:val="24"/>
        </w:rPr>
        <w:t>и</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 xml:space="preserve">за исключением случая, предусмотренного </w:t>
      </w:r>
      <w:proofErr w:type="gramStart"/>
      <w:r w:rsidR="00C34AFD" w:rsidRPr="00C34AFD">
        <w:rPr>
          <w:rFonts w:ascii="GHEA Grapalat" w:hAnsi="GHEA Grapalat"/>
          <w:sz w:val="24"/>
          <w:szCs w:val="24"/>
        </w:rPr>
        <w:t>абзацем</w:t>
      </w:r>
      <w:r w:rsidR="00C34AFD">
        <w:rPr>
          <w:rFonts w:ascii="GHEA Grapalat" w:hAnsi="GHEA Grapalat"/>
          <w:sz w:val="24"/>
          <w:szCs w:val="24"/>
        </w:rPr>
        <w:t xml:space="preserve"> </w:t>
      </w:r>
      <w:r w:rsidR="00C34AFD" w:rsidRPr="00C34AFD">
        <w:rPr>
          <w:rFonts w:ascii="GHEA Grapalat" w:hAnsi="GHEA Grapalat"/>
          <w:sz w:val="24"/>
          <w:szCs w:val="24"/>
        </w:rPr>
        <w:t>,</w:t>
      </w:r>
      <w:proofErr w:type="gramEnd"/>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xml:space="preserve">, с которыми он ознакомляется на месте, с правом фотографировать их, и которые он </w:t>
      </w:r>
      <w:r w:rsidRPr="009044F1">
        <w:rPr>
          <w:rFonts w:ascii="GHEA Grapalat" w:hAnsi="GHEA Grapalat"/>
        </w:rPr>
        <w:lastRenderedPageBreak/>
        <w:t>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 xml:space="preserve">в электронной </w:t>
      </w:r>
      <w:proofErr w:type="gramStart"/>
      <w:r w:rsidR="001F0DAB">
        <w:rPr>
          <w:rFonts w:ascii="GHEA Grapalat" w:hAnsi="GHEA Grapalat"/>
        </w:rPr>
        <w:t>форме</w:t>
      </w:r>
      <w:r w:rsidR="007A34A6">
        <w:rPr>
          <w:rFonts w:ascii="GHEA Grapalat" w:hAnsi="GHEA Grapalat"/>
        </w:rPr>
        <w:t xml:space="preserve"> </w:t>
      </w:r>
      <w:r w:rsidRPr="009044F1">
        <w:rPr>
          <w:rFonts w:ascii="GHEA Grapalat" w:hAnsi="GHEA Grapalat"/>
          <w:sz w:val="24"/>
          <w:szCs w:val="24"/>
        </w:rPr>
        <w:t xml:space="preserve"> информирует</w:t>
      </w:r>
      <w:proofErr w:type="gramEnd"/>
      <w:r w:rsidRPr="009044F1">
        <w:rPr>
          <w:rFonts w:ascii="GHEA Grapalat" w:hAnsi="GHEA Grapalat"/>
          <w:sz w:val="24"/>
          <w:szCs w:val="24"/>
        </w:rPr>
        <w:t xml:space="preserve"> об этом участника, предлагая последнему исправить несоответствия до окончания срока приостановления.</w:t>
      </w:r>
    </w:p>
    <w:p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6A649A"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w:t>
      </w:r>
      <w:proofErr w:type="gramStart"/>
      <w:r w:rsidR="006A649A" w:rsidRPr="00B6749E">
        <w:rPr>
          <w:rFonts w:ascii="GHEA Grapalat" w:hAnsi="GHEA Grapalat"/>
          <w:sz w:val="24"/>
          <w:szCs w:val="24"/>
        </w:rPr>
        <w:t>пай)  либо</w:t>
      </w:r>
      <w:proofErr w:type="gramEnd"/>
      <w:r w:rsidR="006A649A" w:rsidRPr="00B6749E">
        <w:rPr>
          <w:rFonts w:ascii="GHEA Grapalat" w:hAnsi="GHEA Grapalat"/>
          <w:sz w:val="24"/>
          <w:szCs w:val="24"/>
        </w:rPr>
        <w:t xml:space="preserve">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 xml:space="preserve">оригинала вариант протокола заседания по вскрытию </w:t>
      </w:r>
      <w:proofErr w:type="gramStart"/>
      <w:r w:rsidRPr="009044F1">
        <w:rPr>
          <w:rFonts w:ascii="GHEA Grapalat" w:hAnsi="GHEA Grapalat"/>
          <w:sz w:val="24"/>
          <w:szCs w:val="24"/>
        </w:rPr>
        <w:t>заявок</w:t>
      </w:r>
      <w:r w:rsidR="001E4A24">
        <w:rPr>
          <w:rFonts w:ascii="GHEA Grapalat" w:hAnsi="GHEA Grapalat"/>
          <w:sz w:val="24"/>
          <w:szCs w:val="24"/>
        </w:rPr>
        <w:t xml:space="preserve">  </w:t>
      </w:r>
      <w:r w:rsidR="001E4A24" w:rsidRPr="001E4A24">
        <w:rPr>
          <w:rFonts w:ascii="GHEA Grapalat" w:hAnsi="GHEA Grapalat"/>
          <w:sz w:val="24"/>
          <w:szCs w:val="24"/>
        </w:rPr>
        <w:t>и</w:t>
      </w:r>
      <w:proofErr w:type="gramEnd"/>
      <w:r w:rsidR="001E4A24" w:rsidRPr="001E4A24">
        <w:rPr>
          <w:rFonts w:ascii="GHEA Grapalat" w:hAnsi="GHEA Grapalat"/>
          <w:sz w:val="24"/>
          <w:szCs w:val="24"/>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proofErr w:type="gramStart"/>
      <w:r w:rsidR="0052468C">
        <w:rPr>
          <w:rFonts w:ascii="GHEA Grapalat" w:hAnsi="GHEA Grapalat"/>
        </w:rPr>
        <w:t>на десятый ден</w:t>
      </w:r>
      <w:r w:rsidR="00C143D2">
        <w:rPr>
          <w:rFonts w:ascii="GHEA Grapalat" w:hAnsi="GHEA Grapalat"/>
        </w:rPr>
        <w:t>ь</w:t>
      </w:r>
      <w:proofErr w:type="gramEnd"/>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570BBD">
        <w:t xml:space="preserve"> </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rsidR="00B24E4B" w:rsidRPr="00B24E4B" w:rsidRDefault="00B24E4B" w:rsidP="00B24E4B">
      <w:pPr>
        <w:widowControl w:val="0"/>
        <w:tabs>
          <w:tab w:val="left" w:pos="1276"/>
        </w:tabs>
        <w:rPr>
          <w:rFonts w:ascii="GHEA Grapalat" w:hAnsi="GHEA Grapalat"/>
        </w:rPr>
      </w:pPr>
      <w:r w:rsidRPr="00B24E4B">
        <w:rPr>
          <w:rFonts w:ascii="GHEA Grapalat" w:hAnsi="GHEA Grapalat"/>
        </w:rPr>
        <w:t>При этом, если:</w:t>
      </w:r>
    </w:p>
    <w:p w:rsidR="00B24E4B" w:rsidRPr="00B24E4B" w:rsidRDefault="00B24E4B" w:rsidP="00B24E4B">
      <w:pPr>
        <w:pStyle w:val="aff"/>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B24E4B" w:rsidRPr="00B24E4B" w:rsidRDefault="00B24E4B" w:rsidP="00B24E4B">
      <w:pPr>
        <w:pStyle w:val="aff"/>
        <w:widowControl w:val="0"/>
        <w:numPr>
          <w:ilvl w:val="0"/>
          <w:numId w:val="31"/>
        </w:numPr>
        <w:ind w:left="0" w:firstLine="284"/>
        <w:contextualSpacing/>
        <w:jc w:val="both"/>
        <w:rPr>
          <w:rFonts w:ascii="GHEA Grapalat" w:hAnsi="GHEA Grapalat"/>
        </w:rPr>
      </w:pPr>
      <w:r w:rsidRPr="00B24E4B">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w:t>
      </w:r>
      <w:r w:rsidR="00A74478" w:rsidRPr="00A74478">
        <w:rPr>
          <w:rFonts w:ascii="GHEA Grapalat" w:hAnsi="GHEA Grapalat"/>
          <w:sz w:val="24"/>
          <w:szCs w:val="24"/>
        </w:rPr>
        <w:lastRenderedPageBreak/>
        <w:t xml:space="preserve">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af6"/>
          <w:rFonts w:ascii="GHEA Grapalat" w:hAnsi="GHEA Grapalat"/>
          <w:sz w:val="24"/>
          <w:szCs w:val="24"/>
        </w:rPr>
        <w:footnoteReference w:customMarkFollows="1" w:id="5"/>
        <w:t>11</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proofErr w:type="gramStart"/>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ом</w:t>
      </w:r>
      <w:proofErr w:type="gramEnd"/>
      <w:r w:rsidR="005F2F3B" w:rsidRPr="008C0D41">
        <w:rPr>
          <w:rFonts w:ascii="GHEA Grapalat" w:hAnsi="GHEA Grapalat"/>
        </w:rPr>
        <w:t xml:space="preserve">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 xml:space="preserve">До заключения договора заказчик, не позднее чем в первый рабочий день, следующий за принятием решения по отобранному участнику, опубликовывает в </w:t>
      </w:r>
      <w:r w:rsidRPr="009044F1">
        <w:rPr>
          <w:rFonts w:ascii="GHEA Grapalat" w:hAnsi="GHEA Grapalat"/>
          <w:spacing w:val="-6"/>
          <w:sz w:val="24"/>
          <w:szCs w:val="24"/>
        </w:rPr>
        <w:lastRenderedPageBreak/>
        <w:t>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Default="0084513E" w:rsidP="0084513E">
      <w:pPr>
        <w:pStyle w:val="23"/>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rsidR="0084513E" w:rsidRPr="00B6749E" w:rsidRDefault="0084513E" w:rsidP="0084513E">
      <w:pPr>
        <w:pStyle w:val="23"/>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rsidR="0084513E" w:rsidRDefault="0084513E" w:rsidP="0084513E">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84513E"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rsidR="0084513E" w:rsidRPr="00747338" w:rsidRDefault="0084513E" w:rsidP="0084513E">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47535" w:rsidRDefault="00B47535">
      <w:pPr>
        <w:rPr>
          <w:rFonts w:ascii="GHEA Grapalat" w:hAnsi="GHEA Grapalat"/>
          <w:b/>
        </w:rPr>
      </w:pPr>
      <w:r>
        <w:rPr>
          <w:rFonts w:ascii="GHEA Grapalat" w:hAnsi="GHEA Grapalat"/>
          <w:b/>
        </w:rPr>
        <w:br w:type="page"/>
      </w: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Default="00AA0AD8" w:rsidP="00BD587C">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участник </w:t>
      </w:r>
      <w:r w:rsidR="00BD587C">
        <w:rPr>
          <w:rFonts w:ascii="GHEA Grapalat" w:hAnsi="GHEA Grapalat"/>
          <w:color w:val="000000" w:themeColor="text1"/>
        </w:rPr>
        <w:t xml:space="preserve"> после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 пунктом 10.1 настоящего приглашения</w:t>
      </w:r>
      <w:r w:rsidR="00BD587C">
        <w:rPr>
          <w:rFonts w:ascii="GHEA Grapalat" w:hAnsi="GHEA Grapalat"/>
        </w:rPr>
        <w:t>,</w:t>
      </w:r>
      <w:r w:rsidR="00BD587C" w:rsidRPr="00996C18">
        <w:rPr>
          <w:rFonts w:ascii="GHEA Grapalat" w:hAnsi="GHEA Grapalat"/>
        </w:rPr>
        <w:t xml:space="preserve"> </w:t>
      </w:r>
      <w:r w:rsidR="00BD587C" w:rsidRPr="00C61190">
        <w:rPr>
          <w:rFonts w:ascii="GHEA Grapalat" w:hAnsi="GHEA Grapalat"/>
        </w:rPr>
        <w:t>а в случае, если по заключаемому договору предусмотрен</w:t>
      </w:r>
      <w:r w:rsidR="00BD587C">
        <w:rPr>
          <w:rFonts w:ascii="GHEA Grapalat" w:hAnsi="GHEA Grapalat"/>
        </w:rPr>
        <w:t>а</w:t>
      </w:r>
      <w:r w:rsidR="00BD587C" w:rsidRPr="00C61190">
        <w:rPr>
          <w:rFonts w:ascii="GHEA Grapalat" w:hAnsi="GHEA Grapalat"/>
        </w:rPr>
        <w:t xml:space="preserve"> предоплата</w:t>
      </w:r>
      <w:r w:rsidR="00BD587C">
        <w:rPr>
          <w:rFonts w:ascii="GHEA Grapalat" w:hAnsi="GHEA Grapalat"/>
        </w:rPr>
        <w:t xml:space="preserve"> - </w:t>
      </w:r>
      <w:r w:rsidR="00BD587C" w:rsidRPr="00DF59E9">
        <w:rPr>
          <w:rFonts w:ascii="GHEA Grapalat" w:hAnsi="GHEA Grapalat"/>
        </w:rPr>
        <w:t>в течение 10 рабочих</w:t>
      </w:r>
      <w:r w:rsidR="00BD587C">
        <w:rPr>
          <w:rFonts w:ascii="GHEA Grapalat" w:hAnsi="GHEA Grapalat"/>
        </w:rPr>
        <w:t xml:space="preserve"> </w:t>
      </w:r>
      <w:r w:rsidR="00BD587C" w:rsidRPr="00DF59E9">
        <w:rPr>
          <w:rFonts w:ascii="GHEA Grapalat" w:hAnsi="GHEA Grapalat"/>
        </w:rPr>
        <w:t>дней</w:t>
      </w:r>
      <w:r w:rsidR="00BD587C" w:rsidRPr="00C61190">
        <w:rPr>
          <w:rFonts w:ascii="GHEA Grapalat" w:hAnsi="GHEA Grapalat"/>
        </w:rPr>
        <w:t xml:space="preserve">, </w:t>
      </w:r>
      <w:r w:rsidR="00BD587C" w:rsidRPr="00DF59E9">
        <w:rPr>
          <w:rFonts w:ascii="GHEA Grapalat" w:hAnsi="GHEA Grapalat"/>
        </w:rPr>
        <w:t xml:space="preserve">не подписывает договор и </w:t>
      </w:r>
      <w:r w:rsidR="00BD587C">
        <w:rPr>
          <w:rFonts w:ascii="GHEA Grapalat" w:hAnsi="GHEA Grapalat"/>
        </w:rPr>
        <w:t xml:space="preserve"> не </w:t>
      </w:r>
      <w:r w:rsidR="00BD587C" w:rsidRPr="00DF59E9">
        <w:rPr>
          <w:rFonts w:ascii="GHEA Grapalat" w:hAnsi="GHEA Grapalat"/>
        </w:rPr>
        <w:t>пред</w:t>
      </w:r>
      <w:r w:rsidR="00BD587C">
        <w:rPr>
          <w:rFonts w:ascii="GHEA Grapalat" w:hAnsi="GHEA Grapalat"/>
        </w:rPr>
        <w:t>о</w:t>
      </w:r>
      <w:r w:rsidR="00BD587C" w:rsidRPr="00DF59E9">
        <w:rPr>
          <w:rFonts w:ascii="GHEA Grapalat" w:hAnsi="GHEA Grapalat"/>
        </w:rPr>
        <w:t>ставляет заказчику обеспечени</w:t>
      </w:r>
      <w:r w:rsidR="00BD587C">
        <w:rPr>
          <w:rFonts w:ascii="GHEA Grapalat" w:hAnsi="GHEA Grapalat"/>
        </w:rPr>
        <w:t xml:space="preserve">я </w:t>
      </w:r>
      <w:r w:rsidR="00BD587C" w:rsidRPr="00DF59E9">
        <w:rPr>
          <w:rFonts w:ascii="GHEA Grapalat" w:hAnsi="GHEA Grapalat"/>
        </w:rPr>
        <w:t>квалификации и договора</w:t>
      </w:r>
      <w:r w:rsidR="00BD587C">
        <w:rPr>
          <w:rFonts w:ascii="GHEA Grapalat" w:hAnsi="GHEA Grapalat"/>
        </w:rPr>
        <w:t>,</w:t>
      </w:r>
      <w:r w:rsidR="00BD587C" w:rsidRPr="00C61190">
        <w:rPr>
          <w:rFonts w:ascii="GHEA Grapalat" w:hAnsi="GHEA Grapalat"/>
        </w:rPr>
        <w:t xml:space="preserve"> </w:t>
      </w:r>
      <w:r w:rsidR="00BD587C" w:rsidRPr="00106011">
        <w:rPr>
          <w:rFonts w:ascii="GHEA Grapalat" w:hAnsi="GHEA Grapalat"/>
        </w:rPr>
        <w:t>а в случае, если проектом заключаемого договора предусмотрена предоплата и</w:t>
      </w:r>
      <w:r w:rsidR="00BD587C">
        <w:rPr>
          <w:rFonts w:ascii="GHEA Grapalat" w:hAnsi="GHEA Grapalat"/>
        </w:rPr>
        <w:t xml:space="preserve"> при принятии </w:t>
      </w:r>
      <w:r w:rsidR="00BD587C" w:rsidRPr="00106011">
        <w:rPr>
          <w:rFonts w:ascii="GHEA Grapalat" w:hAnsi="GHEA Grapalat"/>
        </w:rPr>
        <w:t>это</w:t>
      </w:r>
      <w:r w:rsidR="00BD587C">
        <w:rPr>
          <w:rFonts w:ascii="GHEA Grapalat" w:hAnsi="GHEA Grapalat"/>
        </w:rPr>
        <w:t>го</w:t>
      </w:r>
      <w:r w:rsidR="00BD587C" w:rsidRPr="00106011">
        <w:rPr>
          <w:rFonts w:ascii="GHEA Grapalat" w:hAnsi="GHEA Grapalat"/>
        </w:rPr>
        <w:t xml:space="preserve"> услови</w:t>
      </w:r>
      <w:r w:rsidR="00BD587C">
        <w:rPr>
          <w:rFonts w:ascii="GHEA Grapalat" w:hAnsi="GHEA Grapalat"/>
        </w:rPr>
        <w:t>я</w:t>
      </w:r>
      <w:r w:rsidR="00BD587C" w:rsidRPr="00106011">
        <w:rPr>
          <w:rFonts w:ascii="GHEA Grapalat" w:hAnsi="GHEA Grapalat"/>
        </w:rPr>
        <w:t xml:space="preserve"> </w:t>
      </w:r>
      <w:r w:rsidR="00BD587C">
        <w:rPr>
          <w:rFonts w:ascii="GHEA Grapalat" w:hAnsi="GHEA Grapalat"/>
        </w:rPr>
        <w:t>ото</w:t>
      </w:r>
      <w:r w:rsidR="00BD587C" w:rsidRPr="00106011">
        <w:rPr>
          <w:rFonts w:ascii="GHEA Grapalat" w:hAnsi="GHEA Grapalat"/>
        </w:rPr>
        <w:t>бранным участником</w:t>
      </w:r>
      <w:r w:rsidR="00BD587C">
        <w:rPr>
          <w:rFonts w:ascii="GHEA Grapalat" w:hAnsi="GHEA Grapalat"/>
        </w:rPr>
        <w:t xml:space="preserve"> не представляется также обеспечение предоплаты,</w:t>
      </w:r>
      <w:r w:rsidR="00BD587C" w:rsidRPr="00D02623">
        <w:rPr>
          <w:rFonts w:ascii="GHEA Grapalat" w:hAnsi="GHEA Grapalat"/>
          <w:color w:val="000000" w:themeColor="text1"/>
        </w:rPr>
        <w:t xml:space="preserve"> </w:t>
      </w:r>
      <w:r w:rsidR="00BD587C" w:rsidRPr="00681C1F">
        <w:rPr>
          <w:rFonts w:ascii="GHEA Grapalat" w:hAnsi="GHEA Grapalat"/>
          <w:color w:val="000000" w:themeColor="text1"/>
        </w:rPr>
        <w:t>то он лишается права подписания договора.</w:t>
      </w:r>
    </w:p>
    <w:p w:rsidR="000313A6" w:rsidRPr="009044F1" w:rsidRDefault="000313A6" w:rsidP="00BD587C">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646B97" w:rsidRPr="00681C1F">
        <w:rPr>
          <w:rFonts w:ascii="GHEA Grapalat" w:hAnsi="GHEA Grapalat"/>
          <w:color w:val="000000" w:themeColor="text1"/>
        </w:rPr>
        <w:t>На основании требования о предоставлении обеспечений</w:t>
      </w:r>
      <w:r w:rsidR="00646B97">
        <w:rPr>
          <w:rFonts w:ascii="GHEA Grapalat" w:hAnsi="GHEA Grapalat"/>
          <w:color w:val="000000" w:themeColor="text1"/>
        </w:rPr>
        <w:t xml:space="preserve"> </w:t>
      </w:r>
      <w:r w:rsidR="00646B97" w:rsidRPr="00681C1F">
        <w:rPr>
          <w:rFonts w:ascii="GHEA Grapalat" w:hAnsi="GHEA Grapalat"/>
          <w:color w:val="000000" w:themeColor="text1"/>
        </w:rPr>
        <w:t xml:space="preserve">квалификации и договора отобранный участник в течение </w:t>
      </w:r>
      <w:r w:rsidR="00646B97">
        <w:rPr>
          <w:rFonts w:ascii="GHEA Grapalat" w:hAnsi="GHEA Grapalat"/>
          <w:color w:val="000000" w:themeColor="text1"/>
        </w:rPr>
        <w:t>5</w:t>
      </w:r>
      <w:r w:rsidR="00646B97" w:rsidRPr="00681C1F">
        <w:rPr>
          <w:rFonts w:ascii="GHEA Grapalat" w:hAnsi="GHEA Grapalat"/>
          <w:color w:val="000000" w:themeColor="text1"/>
        </w:rPr>
        <w:t>-и рабочих дней со дня его получения, обязан представить обеспечения квалификации и договора.</w:t>
      </w:r>
      <w:r w:rsidR="00646B97" w:rsidRPr="00EA7411">
        <w:rPr>
          <w:rFonts w:ascii="GHEA Grapalat" w:hAnsi="GHEA Grapalat"/>
        </w:rPr>
        <w:t xml:space="preserve"> </w:t>
      </w:r>
      <w:r w:rsidR="00646B97"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646B97" w:rsidRPr="00681C1F">
        <w:rPr>
          <w:rFonts w:ascii="GHEA Grapalat" w:hAnsi="GHEA Grapalat"/>
          <w:color w:val="000000" w:themeColor="text1"/>
        </w:rPr>
        <w:t xml:space="preserve"> С </w:t>
      </w:r>
      <w:r w:rsidR="00646B97" w:rsidRPr="00681C1F">
        <w:rPr>
          <w:rFonts w:ascii="GHEA Grapalat" w:hAnsi="GHEA Grapalat"/>
          <w:color w:val="000000" w:themeColor="text1"/>
        </w:rPr>
        <w:lastRenderedPageBreak/>
        <w:t>отобранным участником заключается договор, если он представляет обеспечения квалификации</w:t>
      </w:r>
      <w:r w:rsidR="00646B97">
        <w:rPr>
          <w:rFonts w:ascii="GHEA Grapalat" w:hAnsi="GHEA Grapalat"/>
          <w:color w:val="000000" w:themeColor="text1"/>
        </w:rPr>
        <w:t xml:space="preserve"> </w:t>
      </w:r>
      <w:r w:rsidR="00646B97" w:rsidRPr="00681C1F">
        <w:rPr>
          <w:rFonts w:ascii="GHEA Grapalat" w:hAnsi="GHEA Grapalat"/>
          <w:color w:val="000000" w:themeColor="text1"/>
        </w:rPr>
        <w:t>и договора(</w:t>
      </w:r>
      <w:r w:rsidR="00646B97">
        <w:rPr>
          <w:rFonts w:ascii="GHEA Grapalat" w:hAnsi="GHEA Grapalat"/>
          <w:color w:val="000000" w:themeColor="text1"/>
        </w:rPr>
        <w:t>предоплаты</w:t>
      </w:r>
      <w:r w:rsidR="00646B97" w:rsidRPr="00681C1F">
        <w:rPr>
          <w:rFonts w:ascii="GHEA Grapalat" w:hAnsi="GHEA Grapalat"/>
          <w:color w:val="000000" w:themeColor="text1"/>
        </w:rPr>
        <w:t>)</w:t>
      </w:r>
      <w:r w:rsidRPr="009044F1">
        <w:rPr>
          <w:rFonts w:ascii="GHEA Grapalat" w:hAnsi="GHEA Grapalat"/>
        </w:rPr>
        <w:t>.</w:t>
      </w:r>
      <w:r w:rsidR="002E57E8" w:rsidRPr="002E57E8">
        <w:rPr>
          <w:rFonts w:ascii="GHEA Grapalat" w:hAnsi="GHEA Grapalat"/>
          <w:vertAlign w:val="superscript"/>
        </w:rPr>
        <w:t>11.1</w:t>
      </w:r>
    </w:p>
    <w:p w:rsidR="003D57AD" w:rsidRPr="003D57AD" w:rsidRDefault="00A6609C" w:rsidP="00801A4F">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Pr>
          <w:rFonts w:ascii="GHEA Grapalat" w:hAnsi="GHEA Grapalat"/>
        </w:rPr>
        <w:t xml:space="preserve">15 процентам </w:t>
      </w:r>
      <w:r w:rsidR="00E70468">
        <w:rPr>
          <w:rFonts w:ascii="GHEA Grapalat" w:hAnsi="GHEA Grapalat"/>
        </w:rPr>
        <w:t xml:space="preserve">от </w:t>
      </w:r>
      <w:r w:rsidR="00E70468" w:rsidRPr="00123A23">
        <w:rPr>
          <w:rFonts w:ascii="GHEA Grapalat" w:hAnsi="GHEA Grapalat"/>
        </w:rPr>
        <w:t>цен</w:t>
      </w:r>
      <w:r w:rsidR="00E70468">
        <w:rPr>
          <w:rFonts w:ascii="GHEA Grapalat" w:hAnsi="GHEA Grapalat"/>
        </w:rPr>
        <w:t>ы</w:t>
      </w:r>
      <w:r w:rsidR="00E70468" w:rsidRPr="00123A23">
        <w:rPr>
          <w:rFonts w:ascii="GHEA Grapalat" w:hAnsi="GHEA Grapalat"/>
        </w:rPr>
        <w:t xml:space="preserve"> закупки </w:t>
      </w:r>
      <w:proofErr w:type="gramStart"/>
      <w:r w:rsidR="00E70468">
        <w:rPr>
          <w:rFonts w:ascii="GHEA Grapalat" w:hAnsi="GHEA Grapalat"/>
        </w:rPr>
        <w:t>товаров</w:t>
      </w:r>
      <w:proofErr w:type="gramEnd"/>
      <w:r w:rsidR="00E70468" w:rsidRPr="00123A23">
        <w:rPr>
          <w:rFonts w:ascii="GHEA Grapalat" w:hAnsi="GHEA Grapalat"/>
        </w:rPr>
        <w:t xml:space="preserve"> закуп</w:t>
      </w:r>
      <w:r w:rsidR="00E70468">
        <w:rPr>
          <w:rFonts w:ascii="GHEA Grapalat" w:hAnsi="GHEA Grapalat"/>
        </w:rPr>
        <w:t>аемых</w:t>
      </w:r>
      <w:r w:rsidR="00E70468" w:rsidRPr="00123A23">
        <w:rPr>
          <w:rFonts w:ascii="GHEA Grapalat" w:hAnsi="GHEA Grapalat"/>
        </w:rPr>
        <w:t xml:space="preserve"> в рамках данной процедуры</w:t>
      </w:r>
      <w:r w:rsidR="00E70468" w:rsidRPr="008D2394">
        <w:rPr>
          <w:rFonts w:ascii="GHEA Grapalat" w:hAnsi="GHEA Grapalat"/>
        </w:rPr>
        <w:t>.</w:t>
      </w:r>
      <w:r w:rsidR="003D57AD" w:rsidRPr="00370E40">
        <w:rPr>
          <w:rFonts w:ascii="GHEA Grapalat" w:hAnsi="GHEA Grapalat"/>
        </w:rPr>
        <w:t xml:space="preserve"> </w:t>
      </w:r>
      <w:r w:rsidR="00382A99"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Pr>
          <w:rFonts w:ascii="GHEA Grapalat" w:hAnsi="GHEA Grapalat"/>
        </w:rPr>
        <w:t xml:space="preserve"> </w:t>
      </w:r>
      <w:r w:rsidR="003D57AD" w:rsidRPr="00370E40">
        <w:rPr>
          <w:rFonts w:ascii="GHEA Grapalat" w:hAnsi="GHEA Grapalat"/>
        </w:rPr>
        <w:t>Обеспечение квалификации представляется в виде</w:t>
      </w:r>
      <w:r w:rsidR="003D57AD">
        <w:rPr>
          <w:rFonts w:ascii="GHEA Grapalat" w:hAnsi="GHEA Grapalat"/>
        </w:rPr>
        <w:t xml:space="preserve"> соглашения о неустойке</w:t>
      </w:r>
      <w:r w:rsidR="003D57AD" w:rsidRPr="00174059">
        <w:rPr>
          <w:rFonts w:ascii="GHEA Grapalat" w:hAnsi="GHEA Grapalat"/>
        </w:rPr>
        <w:t xml:space="preserve"> (приложение 4. 2) или наличных денег, или гарантий, предоставленных банками.</w:t>
      </w:r>
      <w:r w:rsidR="003D57AD" w:rsidRPr="00370E40">
        <w:rPr>
          <w:rFonts w:ascii="GHEA Grapalat" w:hAnsi="GHEA Grapalat"/>
        </w:rPr>
        <w:t xml:space="preserve"> </w:t>
      </w:r>
      <w:proofErr w:type="gramStart"/>
      <w:r w:rsidR="003D57AD" w:rsidRPr="00370E40">
        <w:rPr>
          <w:rFonts w:ascii="GHEA Grapalat" w:hAnsi="GHEA Grapalat"/>
        </w:rPr>
        <w:t>Причем  обеспечение</w:t>
      </w:r>
      <w:proofErr w:type="gramEnd"/>
      <w:r w:rsidR="003D57AD" w:rsidRPr="00370E40">
        <w:rPr>
          <w:rFonts w:ascii="GHEA Grapalat" w:hAnsi="GHEA Grapalat"/>
        </w:rPr>
        <w:t xml:space="preserve"> должно быть действительным как минимум 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0-го рабочего дня, следующего за днем полного принятия заказчиком результата выполнения контракта.</w:t>
      </w:r>
      <w:r w:rsidR="003D57AD" w:rsidRPr="003D57AD">
        <w:rPr>
          <w:rFonts w:ascii="GHEA Grapalat" w:hAnsi="GHEA Grapalat"/>
          <w:vertAlign w:val="superscript"/>
          <w:lang w:val="hy-AM"/>
        </w:rPr>
        <w:t>12.1</w:t>
      </w:r>
    </w:p>
    <w:p w:rsidR="00571E4C" w:rsidRPr="00BF3E44" w:rsidRDefault="00801A4F" w:rsidP="00571E4C">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Pr>
          <w:rFonts w:ascii="GHEA Grapalat" w:hAnsi="GHEA Grapalat"/>
        </w:rPr>
        <w:t xml:space="preserve">сумме цен закупок представленных лотов, </w:t>
      </w:r>
      <w:r w:rsidR="008A4985">
        <w:rPr>
          <w:rFonts w:ascii="GHEA Grapalat" w:hAnsi="GHEA Grapalat" w:cs="Sylfaen"/>
        </w:rPr>
        <w:t>с учетом требований абзаца «в» подпункта 1 пункта 32 Порядка</w:t>
      </w:r>
      <w:r w:rsidR="008A4985">
        <w:rPr>
          <w:rFonts w:ascii="GHEA Grapalat" w:hAnsi="GHEA Grapalat"/>
          <w:color w:val="000000" w:themeColor="text1"/>
        </w:rPr>
        <w:t>.</w:t>
      </w:r>
      <w:r w:rsidR="00E562C0">
        <w:rPr>
          <w:rFonts w:ascii="GHEA Grapalat" w:hAnsi="GHEA Grapalat"/>
          <w:color w:val="000000" w:themeColor="text1"/>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A0186" w:rsidRPr="004408E1" w:rsidRDefault="00801A4F" w:rsidP="00801A4F">
      <w:pPr>
        <w:widowControl w:val="0"/>
        <w:tabs>
          <w:tab w:val="left" w:pos="1276"/>
        </w:tabs>
        <w:spacing w:after="160"/>
        <w:ind w:firstLine="567"/>
        <w:jc w:val="both"/>
        <w:rPr>
          <w:rFonts w:ascii="GHEA Grapalat" w:hAnsi="GHEA Grapalat"/>
          <w:lang w:val="hy-AM"/>
        </w:rPr>
      </w:pPr>
      <w:r w:rsidRPr="004408E1">
        <w:rPr>
          <w:rFonts w:ascii="GHEA Grapalat" w:hAnsi="GHEA Grapalat"/>
        </w:rPr>
        <w:t xml:space="preserve">Если выполнение договора поэтапное и выполнение каждого этапа </w:t>
      </w:r>
      <w:r w:rsidR="00DC6732" w:rsidRPr="004408E1">
        <w:rPr>
          <w:rFonts w:ascii="GHEA Grapalat" w:hAnsi="GHEA Grapalat"/>
        </w:rPr>
        <w:t xml:space="preserve">непосредственно не взаимосвязано </w:t>
      </w:r>
      <w:r w:rsidRPr="004408E1">
        <w:rPr>
          <w:rFonts w:ascii="GHEA Grapalat" w:hAnsi="GHEA Grapalat"/>
        </w:rPr>
        <w:t xml:space="preserve">с окончательным результатом, получаемым </w:t>
      </w:r>
      <w:proofErr w:type="gramStart"/>
      <w:r w:rsidRPr="004408E1">
        <w:rPr>
          <w:rFonts w:ascii="GHEA Grapalat" w:hAnsi="GHEA Grapalat"/>
        </w:rPr>
        <w:t>в соответствии с требованиями</w:t>
      </w:r>
      <w:proofErr w:type="gramEnd"/>
      <w:r w:rsidRPr="004408E1">
        <w:rPr>
          <w:rFonts w:ascii="GHEA Grapalat" w:hAnsi="GHEA Grapalat"/>
        </w:rPr>
        <w:t xml:space="preserve"> установленными договором, то после принятия заказчиком результата каждого этапа сумма обеспечения квалификации уменьшается в </w:t>
      </w:r>
      <w:r w:rsidR="00FF309F" w:rsidRPr="004408E1">
        <w:rPr>
          <w:rFonts w:ascii="GHEA Grapalat" w:hAnsi="GHEA Grapalat"/>
        </w:rPr>
        <w:t>пропорции, исчисленной в отношении суммы этого этапа</w:t>
      </w:r>
      <w:r w:rsidRPr="004408E1">
        <w:rPr>
          <w:rFonts w:ascii="GHEA Grapalat" w:hAnsi="GHEA Grapalat"/>
        </w:rPr>
        <w:t>.</w:t>
      </w:r>
    </w:p>
    <w:p w:rsidR="00DA0186" w:rsidRDefault="00DA0186" w:rsidP="00801A4F">
      <w:pPr>
        <w:widowControl w:val="0"/>
        <w:tabs>
          <w:tab w:val="left" w:pos="1276"/>
        </w:tabs>
        <w:spacing w:after="160"/>
        <w:ind w:firstLine="567"/>
        <w:jc w:val="both"/>
        <w:rPr>
          <w:rFonts w:ascii="GHEA Grapalat" w:hAnsi="GHEA Grapalat"/>
        </w:rPr>
      </w:pPr>
      <w:r w:rsidRPr="000C5529">
        <w:rPr>
          <w:rFonts w:ascii="GHEA Grapalat" w:hAnsi="GHEA Grapalat"/>
          <w:lang w:val="hy-AM"/>
        </w:rPr>
        <w:t>---------------------------</w:t>
      </w:r>
    </w:p>
    <w:p w:rsidR="0052513C" w:rsidRPr="0052513C" w:rsidRDefault="0052513C" w:rsidP="0052513C">
      <w:pPr>
        <w:pStyle w:val="af2"/>
        <w:jc w:val="both"/>
        <w:rPr>
          <w:rFonts w:asciiTheme="minorHAnsi" w:hAnsiTheme="minorHAnsi"/>
          <w:i/>
        </w:rPr>
      </w:pPr>
      <w:r w:rsidRPr="0052513C">
        <w:rPr>
          <w:rFonts w:asciiTheme="minorHAnsi" w:hAnsiTheme="minorHAnsi"/>
          <w:i/>
          <w:vertAlign w:val="superscript"/>
        </w:rPr>
        <w:t>11.1</w:t>
      </w:r>
      <w:r w:rsidRPr="0052513C">
        <w:rPr>
          <w:rFonts w:asciiTheme="minorHAnsi" w:hAnsiTheme="minorHAnsi"/>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2513C" w:rsidRPr="0052513C" w:rsidRDefault="0052513C" w:rsidP="0052513C">
      <w:pPr>
        <w:pStyle w:val="af2"/>
        <w:jc w:val="both"/>
        <w:rPr>
          <w:rFonts w:asciiTheme="minorHAnsi" w:hAnsiTheme="minorHAnsi"/>
          <w:i/>
        </w:rPr>
      </w:pPr>
      <w:r w:rsidRPr="0052513C">
        <w:rPr>
          <w:rFonts w:asciiTheme="minorHAnsi" w:hAnsiTheme="minorHAnsi"/>
          <w:i/>
        </w:rPr>
        <w:t xml:space="preserve">-по заявке на закупку цена закупки по данному лоту не превышает </w:t>
      </w:r>
      <w:proofErr w:type="spellStart"/>
      <w:r w:rsidRPr="0052513C">
        <w:rPr>
          <w:rFonts w:asciiTheme="minorHAnsi" w:hAnsiTheme="minorHAnsi"/>
          <w:i/>
        </w:rPr>
        <w:t>двадцатипятикратный</w:t>
      </w:r>
      <w:proofErr w:type="spellEnd"/>
      <w:r w:rsidRPr="0052513C">
        <w:rPr>
          <w:rFonts w:asciiTheme="minorHAnsi" w:hAnsiTheme="minorHAnsi"/>
          <w:i/>
        </w:rPr>
        <w:t xml:space="preserve"> размер базовой единицы закупок и не предусмотрена предоплата, </w:t>
      </w:r>
    </w:p>
    <w:p w:rsidR="0052513C" w:rsidRPr="0052513C" w:rsidRDefault="0052513C" w:rsidP="0052513C">
      <w:pPr>
        <w:pStyle w:val="af2"/>
        <w:jc w:val="both"/>
        <w:rPr>
          <w:rFonts w:asciiTheme="minorHAnsi" w:hAnsiTheme="minorHAnsi"/>
          <w:i/>
        </w:rPr>
      </w:pPr>
      <w:r w:rsidRPr="0052513C">
        <w:rPr>
          <w:rFonts w:asciiTheme="minorHAnsi" w:hAnsiTheme="minorHAnsi"/>
          <w:i/>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w:t>
      </w:r>
      <w:proofErr w:type="spellStart"/>
      <w:r w:rsidRPr="0052513C">
        <w:rPr>
          <w:rFonts w:asciiTheme="minorHAnsi" w:hAnsiTheme="minorHAnsi"/>
          <w:i/>
        </w:rPr>
        <w:t>драмов</w:t>
      </w:r>
      <w:proofErr w:type="spellEnd"/>
      <w:r w:rsidRPr="0052513C">
        <w:rPr>
          <w:rFonts w:asciiTheme="minorHAnsi" w:hAnsiTheme="minorHAnsi"/>
          <w:i/>
        </w:rPr>
        <w:t xml:space="preserve"> РА и для полного выполнения заключаемого договора в дальнейшем также потребуются финансовые средства, </w:t>
      </w:r>
      <w:proofErr w:type="gramStart"/>
      <w:r w:rsidRPr="0052513C">
        <w:rPr>
          <w:rFonts w:asciiTheme="minorHAnsi" w:hAnsiTheme="minorHAnsi"/>
          <w:i/>
        </w:rPr>
        <w:t>или</w:t>
      </w:r>
      <w:proofErr w:type="gramEnd"/>
      <w:r w:rsidRPr="0052513C">
        <w:rPr>
          <w:rFonts w:asciiTheme="minorHAnsi" w:hAnsiTheme="minorHAnsi"/>
          <w:i/>
        </w:rPr>
        <w:t xml:space="preserve"> когда в рамках финансовых средств, предусмотренных на день утверждения заявки на закупку, предусматривается предоставление предоплаты.</w:t>
      </w:r>
    </w:p>
    <w:p w:rsidR="00DA0186" w:rsidRPr="00564A46" w:rsidRDefault="00DA0186" w:rsidP="00DA0186">
      <w:pPr>
        <w:pStyle w:val="af2"/>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 xml:space="preserve">Если цена </w:t>
      </w:r>
      <w:r w:rsidR="007A2AFB">
        <w:rPr>
          <w:rFonts w:asciiTheme="minorHAnsi" w:hAnsiTheme="minorHAnsi"/>
          <w:i/>
        </w:rPr>
        <w:t xml:space="preserve"> закупки </w:t>
      </w:r>
      <w:r w:rsidRPr="00564A46">
        <w:rPr>
          <w:rFonts w:asciiTheme="minorHAnsi" w:hAnsiTheme="minorHAnsi"/>
          <w:i/>
        </w:rPr>
        <w:t>данного лота по заявке на закупку․</w:t>
      </w:r>
    </w:p>
    <w:p w:rsidR="00DA0186" w:rsidRPr="00564A46" w:rsidRDefault="00DA0186" w:rsidP="00DA0186">
      <w:pPr>
        <w:pStyle w:val="af2"/>
        <w:jc w:val="both"/>
        <w:rPr>
          <w:rFonts w:asciiTheme="minorHAnsi" w:hAnsiTheme="minorHAnsi"/>
          <w:i/>
        </w:rPr>
      </w:pPr>
      <w:r w:rsidRPr="00564A46">
        <w:rPr>
          <w:rFonts w:asciiTheme="minorHAnsi" w:hAnsiTheme="minorHAnsi"/>
          <w:i/>
        </w:rPr>
        <w:t xml:space="preserve">-    не превышает </w:t>
      </w:r>
      <w:proofErr w:type="spellStart"/>
      <w:r w:rsidRPr="00564A46">
        <w:rPr>
          <w:rFonts w:asciiTheme="minorHAnsi" w:hAnsiTheme="minorHAnsi"/>
          <w:i/>
        </w:rPr>
        <w:t>двадцатипятикратный</w:t>
      </w:r>
      <w:proofErr w:type="spellEnd"/>
      <w:r w:rsidRPr="00564A46">
        <w:rPr>
          <w:rFonts w:asciiTheme="minorHAnsi" w:hAnsiTheme="minorHAnsi"/>
          <w:i/>
        </w:rPr>
        <w:t xml:space="preserve"> размер базовой единицы закупок, то из настоящего абзаца исключаются слова "или гарантий, предоставленных банками "․</w:t>
      </w:r>
    </w:p>
    <w:p w:rsidR="00DA0186" w:rsidRPr="00564A46" w:rsidRDefault="00DA0186" w:rsidP="00DA0186">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xml:space="preserve">- не превышает </w:t>
      </w:r>
      <w:r w:rsidR="0087562B" w:rsidRPr="0087562B">
        <w:rPr>
          <w:rFonts w:asciiTheme="minorHAnsi" w:hAnsiTheme="minorHAnsi"/>
          <w:i/>
          <w:sz w:val="20"/>
          <w:szCs w:val="20"/>
        </w:rPr>
        <w:t>восьмидесятикратный</w:t>
      </w:r>
      <w:r w:rsidRPr="00564A46">
        <w:rPr>
          <w:rFonts w:asciiTheme="minorHAnsi" w:hAnsiTheme="minorHAnsi"/>
          <w:i/>
          <w:sz w:val="20"/>
          <w:szCs w:val="20"/>
        </w:rPr>
        <w:t xml:space="preserve"> размер базовой единицы закупок, но более </w:t>
      </w:r>
      <w:proofErr w:type="spellStart"/>
      <w:r w:rsidRPr="00564A46">
        <w:rPr>
          <w:rFonts w:asciiTheme="minorHAnsi" w:hAnsiTheme="minorHAnsi"/>
          <w:i/>
          <w:sz w:val="20"/>
          <w:szCs w:val="20"/>
        </w:rPr>
        <w:t>двадцатипятикратного</w:t>
      </w:r>
      <w:proofErr w:type="spellEnd"/>
      <w:r w:rsidRPr="00564A46">
        <w:rPr>
          <w:rFonts w:asciiTheme="minorHAnsi" w:hAnsiTheme="minorHAnsi"/>
          <w:i/>
          <w:sz w:val="20"/>
          <w:szCs w:val="20"/>
        </w:rPr>
        <w:t xml:space="preserve"> размера, то из настоящего абзаца исключаются слова "соглашения о неустойке (приложение 4,2) или", а число " 20 " заменяется числом " 90",</w:t>
      </w:r>
    </w:p>
    <w:p w:rsidR="00DA0186" w:rsidRPr="00564A46" w:rsidRDefault="00DA0186" w:rsidP="00DA0186">
      <w:pPr>
        <w:pStyle w:val="af2"/>
        <w:jc w:val="both"/>
        <w:rPr>
          <w:rFonts w:asciiTheme="minorHAnsi" w:hAnsiTheme="minorHAnsi"/>
          <w:i/>
          <w:lang w:val="hy-AM"/>
        </w:rPr>
      </w:pPr>
      <w:r w:rsidRPr="00564A46">
        <w:rPr>
          <w:rFonts w:asciiTheme="minorHAnsi" w:hAnsiTheme="minorHAnsi"/>
          <w:i/>
        </w:rPr>
        <w:lastRenderedPageBreak/>
        <w:t xml:space="preserve">- превышает </w:t>
      </w:r>
      <w:r w:rsidR="00C257D6" w:rsidRPr="00C257D6">
        <w:rPr>
          <w:rFonts w:asciiTheme="minorHAnsi" w:hAnsiTheme="minorHAnsi"/>
          <w:i/>
        </w:rPr>
        <w:t>восьмидесятикратный</w:t>
      </w:r>
      <w:r w:rsidRPr="00564A46">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564A46">
        <w:rPr>
          <w:rFonts w:asciiTheme="minorHAnsi" w:hAnsiTheme="minorHAnsi"/>
          <w:i/>
          <w:lang w:val="hy-AM"/>
        </w:rPr>
        <w:t>.</w:t>
      </w:r>
    </w:p>
    <w:p w:rsidR="00801A4F" w:rsidRPr="00FF309F" w:rsidRDefault="00801A4F" w:rsidP="00DA0186">
      <w:pPr>
        <w:widowControl w:val="0"/>
        <w:tabs>
          <w:tab w:val="left" w:pos="1276"/>
        </w:tabs>
        <w:spacing w:after="160"/>
        <w:ind w:firstLine="567"/>
        <w:jc w:val="both"/>
        <w:rPr>
          <w:rFonts w:ascii="GHEA Grapalat" w:hAnsi="GHEA Grapalat"/>
          <w:color w:val="FF0000"/>
        </w:rPr>
      </w:pPr>
      <w:r w:rsidRPr="00FF309F">
        <w:rPr>
          <w:rFonts w:ascii="GHEA Grapalat" w:hAnsi="GHEA Grapalat"/>
          <w:color w:val="FF0000"/>
        </w:rPr>
        <w:t xml:space="preserve"> </w:t>
      </w:r>
    </w:p>
    <w:p w:rsidR="00482E18" w:rsidRPr="00707948" w:rsidRDefault="00482E18" w:rsidP="00482E18">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35631F" w:rsidRDefault="00801A4F" w:rsidP="00801A4F">
      <w:pPr>
        <w:widowControl w:val="0"/>
        <w:tabs>
          <w:tab w:val="left" w:pos="1276"/>
        </w:tabs>
        <w:spacing w:after="160"/>
        <w:ind w:firstLine="567"/>
        <w:jc w:val="both"/>
        <w:rPr>
          <w:rFonts w:ascii="GHEA Grapalat" w:hAnsi="GHEA Grapalat"/>
        </w:rPr>
      </w:pPr>
      <w:r>
        <w:rPr>
          <w:rFonts w:ascii="GHEA Grapalat" w:hAnsi="GHEA Grapalat" w:cs="Sylfaen"/>
        </w:rPr>
        <w:t>О</w:t>
      </w:r>
      <w:r w:rsidRPr="00DC29D8">
        <w:rPr>
          <w:rFonts w:ascii="GHEA Grapalat" w:hAnsi="GHEA Grapalat" w:cs="Sylfaen"/>
        </w:rPr>
        <w:t xml:space="preserve">беспечение </w:t>
      </w:r>
      <w:r>
        <w:rPr>
          <w:rFonts w:ascii="GHEA Grapalat" w:hAnsi="GHEA Grapalat" w:cs="Sylfaen"/>
        </w:rPr>
        <w:t>к</w:t>
      </w:r>
      <w:r w:rsidRPr="00DC29D8">
        <w:rPr>
          <w:rFonts w:ascii="GHEA Grapalat" w:hAnsi="GHEA Grapalat" w:cs="Sylfaen"/>
        </w:rPr>
        <w:t>валификаци</w:t>
      </w:r>
      <w:r>
        <w:rPr>
          <w:rFonts w:ascii="GHEA Grapalat" w:hAnsi="GHEA Grapalat" w:cs="Sylfaen"/>
        </w:rPr>
        <w:t>и</w:t>
      </w:r>
      <w:r w:rsidRPr="00DC29D8">
        <w:rPr>
          <w:rFonts w:ascii="GHEA Grapalat" w:hAnsi="GHEA Grapalat" w:cs="Sylfaen"/>
        </w:rPr>
        <w:t xml:space="preserve"> в виде </w:t>
      </w:r>
      <w:r w:rsidR="00482E18">
        <w:rPr>
          <w:rFonts w:ascii="GHEA Grapalat" w:hAnsi="GHEA Grapalat" w:cs="Sylfaen"/>
        </w:rPr>
        <w:t xml:space="preserve">банковской </w:t>
      </w:r>
      <w:r w:rsidRPr="00DC29D8">
        <w:rPr>
          <w:rFonts w:ascii="GHEA Grapalat" w:hAnsi="GHEA Grapalat" w:cs="Sylfaen"/>
        </w:rPr>
        <w:t xml:space="preserve">гарантии </w:t>
      </w:r>
      <w:r>
        <w:rPr>
          <w:rFonts w:ascii="GHEA Grapalat" w:hAnsi="GHEA Grapalat" w:cs="Sylfaen"/>
        </w:rPr>
        <w:t>ото</w:t>
      </w:r>
      <w:r w:rsidRPr="00DC29D8">
        <w:rPr>
          <w:rFonts w:ascii="GHEA Grapalat" w:hAnsi="GHEA Grapalat" w:cs="Sylfaen"/>
        </w:rPr>
        <w:t>бранный участник представляет согласно приложению 4 или приложению 4.1</w:t>
      </w:r>
      <w:r w:rsidRPr="00801A4F">
        <w:rPr>
          <w:rFonts w:ascii="GHEA Grapalat" w:hAnsi="GHEA Grapalat" w:cs="Sylfaen"/>
        </w:rPr>
        <w:t>.</w:t>
      </w:r>
      <w:r w:rsidR="009A0467">
        <w:rPr>
          <w:rStyle w:val="af6"/>
          <w:rFonts w:ascii="GHEA Grapalat" w:hAnsi="GHEA Grapalat"/>
        </w:rPr>
        <w:footnoteReference w:customMarkFollows="1" w:id="6"/>
        <w:t>12</w:t>
      </w:r>
      <w:r w:rsidR="00A6609C" w:rsidRPr="0027573B">
        <w:rPr>
          <w:rFonts w:ascii="GHEA Grapalat" w:hAnsi="GHEA Grapalat"/>
        </w:rPr>
        <w:t xml:space="preserve"> </w:t>
      </w:r>
      <w:r w:rsidR="00853CBA" w:rsidRPr="0027573B">
        <w:rPr>
          <w:rFonts w:ascii="GHEA Grapalat" w:hAnsi="GHEA Grapalat"/>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sidR="00E562C0">
        <w:rPr>
          <w:rFonts w:ascii="GHEA Grapalat" w:hAnsi="GHEA Grapalat"/>
        </w:rPr>
        <w:t>закупки</w:t>
      </w:r>
      <w:r w:rsidRPr="009044F1">
        <w:rPr>
          <w:rFonts w:ascii="GHEA Grapalat" w:hAnsi="GHEA Grapalat"/>
        </w:rPr>
        <w:t xml:space="preserve">. </w:t>
      </w:r>
      <w:r w:rsidR="002D492B" w:rsidRPr="002D492B">
        <w:rPr>
          <w:rFonts w:ascii="GHEA Grapalat" w:hAnsi="GHEA Grapalat"/>
        </w:rPr>
        <w:t xml:space="preserve">Если цена закупки товара меньше цены заключаемого договора, то размер обеспечения </w:t>
      </w:r>
      <w:r w:rsidR="00E04CFC">
        <w:rPr>
          <w:rFonts w:ascii="GHEA Grapalat" w:hAnsi="GHEA Grapalat"/>
        </w:rPr>
        <w:t>договора</w:t>
      </w:r>
      <w:r w:rsidR="002D492B" w:rsidRPr="002D492B">
        <w:rPr>
          <w:rFonts w:ascii="GHEA Grapalat" w:hAnsi="GHEA Grapalat"/>
        </w:rPr>
        <w:t xml:space="preserve"> исчисляется в отношении цены договора.</w:t>
      </w:r>
      <w:r w:rsidR="002D492B">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9A0467">
        <w:rPr>
          <w:rStyle w:val="af6"/>
          <w:rFonts w:ascii="GHEA Grapalat" w:hAnsi="GHEA Grapalat"/>
        </w:rPr>
        <w:footnoteReference w:customMarkFollows="1" w:id="7"/>
        <w:t>13</w:t>
      </w:r>
      <w:r w:rsidR="00375E5E">
        <w:rPr>
          <w:rFonts w:ascii="GHEA Grapalat" w:hAnsi="GHEA Grapalat"/>
        </w:rPr>
        <w:t>.</w:t>
      </w:r>
    </w:p>
    <w:p w:rsidR="00DA0D2B" w:rsidRDefault="0058395E" w:rsidP="00DA0D2B">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по более чем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 xml:space="preserve">для каждого лота в отдельности, так и одно обеспечение для всех лотов. </w:t>
      </w:r>
      <w:r w:rsidR="00DA0D2B" w:rsidRPr="00DA0D2B">
        <w:rPr>
          <w:rFonts w:ascii="GHEA Grapalat" w:hAnsi="GHEA Grapalat"/>
        </w:rPr>
        <w:t xml:space="preserve">При представлении одного обеспечения </w:t>
      </w:r>
      <w:proofErr w:type="spellStart"/>
      <w:r w:rsidR="00DA0D2B" w:rsidRPr="00DA0D2B">
        <w:rPr>
          <w:rFonts w:ascii="GHEA Grapalat" w:hAnsi="GHEA Grapalat"/>
        </w:rPr>
        <w:t>догогвора</w:t>
      </w:r>
      <w:proofErr w:type="spellEnd"/>
      <w:r w:rsidR="00DA0D2B" w:rsidRPr="00DA0D2B">
        <w:rPr>
          <w:rFonts w:ascii="GHEA Grapalat" w:hAnsi="GHEA Grapalat"/>
        </w:rPr>
        <w:t xml:space="preserve"> его сумма исчисляется по отношению </w:t>
      </w:r>
      <w:r w:rsidR="00DA0D2B" w:rsidRPr="00DA0D2B">
        <w:rPr>
          <w:rFonts w:ascii="GHEA Grapalat" w:hAnsi="GHEA Grapalat" w:cs="Sylfaen"/>
        </w:rPr>
        <w:t>к сумме цен закупок представленных лотов</w:t>
      </w:r>
      <w:r w:rsidR="00DA0D2B" w:rsidRPr="00DA0D2B">
        <w:rPr>
          <w:rFonts w:ascii="GHEA Grapalat" w:hAnsi="GHEA Grapalat"/>
          <w:color w:val="FF0000"/>
        </w:rPr>
        <w:t xml:space="preserve"> </w:t>
      </w:r>
      <w:r w:rsidR="00DA0D2B" w:rsidRPr="00DA0D2B">
        <w:rPr>
          <w:rFonts w:ascii="GHEA Grapalat" w:hAnsi="GHEA Grapalat"/>
          <w:color w:val="000000" w:themeColor="text1"/>
        </w:rPr>
        <w:t>с учетом требований 9-ого подпункта 32-ого пункта</w:t>
      </w:r>
      <w:r w:rsidR="00DA0D2B" w:rsidRPr="00DA0D2B">
        <w:rPr>
          <w:rFonts w:ascii="GHEA Grapalat" w:hAnsi="GHEA Grapalat"/>
        </w:rPr>
        <w:t>.</w:t>
      </w:r>
      <w:r w:rsidR="00DA0D2B">
        <w:rPr>
          <w:rFonts w:ascii="GHEA Grapalat" w:hAnsi="GHEA Grapalat"/>
        </w:rPr>
        <w:t xml:space="preserve"> </w:t>
      </w:r>
    </w:p>
    <w:p w:rsidR="00BE0C42" w:rsidRPr="0025254A" w:rsidRDefault="00BE0C42" w:rsidP="00B46D58">
      <w:pPr>
        <w:widowControl w:val="0"/>
        <w:tabs>
          <w:tab w:val="left" w:pos="1276"/>
        </w:tabs>
        <w:spacing w:after="160"/>
        <w:ind w:firstLine="567"/>
        <w:jc w:val="both"/>
        <w:rPr>
          <w:rFonts w:ascii="GHEA Grapalat" w:hAnsi="GHEA Grapalat"/>
          <w:lang w:val="hy-AM"/>
        </w:rPr>
      </w:pPr>
      <w:r w:rsidRPr="0025254A">
        <w:rPr>
          <w:rFonts w:ascii="GHEA Grapalat" w:hAnsi="GHEA Grapalat"/>
        </w:rPr>
        <w:t>.</w:t>
      </w:r>
    </w:p>
    <w:p w:rsidR="00E969ED" w:rsidRPr="00DC30CC" w:rsidRDefault="00BE0C42" w:rsidP="00B46D58">
      <w:pPr>
        <w:widowControl w:val="0"/>
        <w:tabs>
          <w:tab w:val="left" w:pos="1276"/>
        </w:tabs>
        <w:spacing w:after="160"/>
        <w:ind w:firstLine="567"/>
        <w:jc w:val="both"/>
        <w:rPr>
          <w:rFonts w:ascii="GHEA Grapalat" w:hAnsi="GHEA Grapalat"/>
        </w:rPr>
      </w:pPr>
      <w:r w:rsidRPr="009044F1">
        <w:rPr>
          <w:rFonts w:ascii="GHEA Grapalat" w:hAnsi="GHEA Grapalat"/>
        </w:rPr>
        <w:lastRenderedPageBreak/>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411A25">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250377" w:rsidRDefault="004A0321" w:rsidP="00B46D58">
      <w:pPr>
        <w:widowControl w:val="0"/>
        <w:tabs>
          <w:tab w:val="left" w:pos="1276"/>
        </w:tabs>
        <w:spacing w:after="160"/>
        <w:ind w:firstLine="567"/>
        <w:jc w:val="both"/>
        <w:rPr>
          <w:rFonts w:ascii="GHEA Grapalat" w:hAnsi="GHEA Grapalat" w:cs="Sylfaen"/>
        </w:rPr>
      </w:pPr>
      <w:r w:rsidRPr="00250377">
        <w:rPr>
          <w:rFonts w:ascii="GHEA Grapalat" w:hAnsi="GHEA Grapalat"/>
        </w:rPr>
        <w:t>10.4</w:t>
      </w:r>
      <w:r w:rsidR="00251CF9" w:rsidRPr="00250377">
        <w:rPr>
          <w:rFonts w:ascii="GHEA Grapalat" w:hAnsi="GHEA Grapalat"/>
        </w:rPr>
        <w:t xml:space="preserve"> </w:t>
      </w:r>
      <w:r w:rsidR="0076763C" w:rsidRPr="00250377">
        <w:rPr>
          <w:rFonts w:ascii="GHEA Grapalat" w:hAnsi="GHEA Grapalat"/>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rPr>
          <w:rFonts w:ascii="GHEA Grapalat" w:hAnsi="GHEA Grapalat"/>
        </w:rPr>
        <w:t>я квалификации и</w:t>
      </w:r>
      <w:r w:rsidR="0076763C" w:rsidRPr="00250377">
        <w:rPr>
          <w:rFonts w:ascii="GHEA Grapalat" w:hAnsi="GHEA Grapalat"/>
        </w:rPr>
        <w:t xml:space="preserve"> договора представля</w:t>
      </w:r>
      <w:r w:rsidR="00DE7753" w:rsidRPr="00250377">
        <w:rPr>
          <w:rFonts w:ascii="GHEA Grapalat" w:hAnsi="GHEA Grapalat"/>
        </w:rPr>
        <w:t>ю</w:t>
      </w:r>
      <w:r w:rsidR="0076763C" w:rsidRPr="00250377">
        <w:rPr>
          <w:rFonts w:ascii="GHEA Grapalat" w:hAnsi="GHEA Grapalat"/>
        </w:rPr>
        <w:t>тся</w:t>
      </w:r>
      <w:r w:rsidR="00180134" w:rsidRPr="00250377">
        <w:rPr>
          <w:rFonts w:ascii="GHEA Grapalat" w:hAnsi="GHEA Grapalat"/>
        </w:rPr>
        <w:t xml:space="preserve"> в виде заключенного в одностороннем порядке </w:t>
      </w:r>
      <w:r w:rsidR="00A9694C" w:rsidRPr="00250377">
        <w:rPr>
          <w:rFonts w:ascii="GHEA Grapalat" w:hAnsi="GHEA Grapalat"/>
        </w:rPr>
        <w:t>за</w:t>
      </w:r>
      <w:r w:rsidR="00180134" w:rsidRPr="00250377">
        <w:rPr>
          <w:rFonts w:ascii="GHEA Grapalat" w:hAnsi="GHEA Grapalat"/>
        </w:rPr>
        <w:t>явления - в виде неустойки или наличных денег</w:t>
      </w:r>
      <w:r w:rsidR="006D7219" w:rsidRPr="00250377">
        <w:rPr>
          <w:rFonts w:ascii="GHEA Grapalat" w:hAnsi="GHEA Grapalat"/>
        </w:rPr>
        <w:t>. Если на момент возникновения правомочия по заключению договора</w:t>
      </w:r>
      <w:r w:rsidR="00E01672" w:rsidRPr="00250377">
        <w:rPr>
          <w:rFonts w:ascii="GHEA Grapalat" w:hAnsi="GHEA Grapalat"/>
          <w:lang w:val="hy-AM"/>
        </w:rPr>
        <w:t xml:space="preserve"> </w:t>
      </w:r>
      <w:r w:rsidR="00D32092" w:rsidRPr="00250377">
        <w:rPr>
          <w:rFonts w:ascii="GHEA Grapalat" w:hAnsi="GHEA Grapalat" w:cs="Sylfaen"/>
        </w:rPr>
        <w:t xml:space="preserve">предусмотренные финансовые средства превышают </w:t>
      </w:r>
      <w:r w:rsidR="00E01672" w:rsidRPr="00250377">
        <w:rPr>
          <w:rFonts w:ascii="GHEA Grapalat" w:hAnsi="GHEA Grapalat" w:cs="Sylfaen"/>
          <w:lang w:val="hy-AM"/>
        </w:rPr>
        <w:t>25</w:t>
      </w:r>
      <w:r w:rsidR="00D32092" w:rsidRPr="00250377">
        <w:rPr>
          <w:rFonts w:ascii="GHEA Grapalat" w:hAnsi="GHEA Grapalat" w:cs="Sylfaen"/>
        </w:rPr>
        <w:t xml:space="preserve"> млн. </w:t>
      </w:r>
      <w:proofErr w:type="spellStart"/>
      <w:r w:rsidR="00D32092" w:rsidRPr="00250377">
        <w:rPr>
          <w:rFonts w:ascii="GHEA Grapalat" w:hAnsi="GHEA Grapalat" w:cs="Sylfaen"/>
        </w:rPr>
        <w:t>драмов</w:t>
      </w:r>
      <w:proofErr w:type="spellEnd"/>
      <w:r w:rsidR="00D32092" w:rsidRPr="00250377">
        <w:rPr>
          <w:rFonts w:ascii="GHEA Grapalat" w:hAnsi="GHEA Grapalat" w:cs="Sylfaen"/>
        </w:rPr>
        <w:t>, однако для полного выполнения договора и в дальнейшем требуются финансовые средства, то обеспечени</w:t>
      </w:r>
      <w:r w:rsidR="00F66146" w:rsidRPr="00250377">
        <w:rPr>
          <w:rFonts w:ascii="GHEA Grapalat" w:hAnsi="GHEA Grapalat" w:cs="Sylfaen"/>
        </w:rPr>
        <w:t>я квалификации и</w:t>
      </w:r>
      <w:r w:rsidR="00D32092" w:rsidRPr="00250377">
        <w:rPr>
          <w:rFonts w:ascii="GHEA Grapalat" w:hAnsi="GHEA Grapalat" w:cs="Sylfaen"/>
        </w:rPr>
        <w:t xml:space="preserve"> договора, по части выделенных финансовых средств, представляется в виде </w:t>
      </w:r>
      <w:r w:rsidR="00817C86">
        <w:rPr>
          <w:rFonts w:ascii="GHEA Grapalat" w:hAnsi="GHEA Grapalat" w:cs="Sylfaen"/>
        </w:rPr>
        <w:t xml:space="preserve">банковской </w:t>
      </w:r>
      <w:r w:rsidR="00D32092" w:rsidRPr="00250377">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Pr>
          <w:rFonts w:ascii="GHEA Grapalat" w:hAnsi="GHEA Grapalat"/>
        </w:rPr>
        <w:t xml:space="preserve"> </w:t>
      </w:r>
      <w:r w:rsidR="00D90394" w:rsidRPr="001647D2">
        <w:rPr>
          <w:rFonts w:ascii="GHEA Grapalat" w:hAnsi="GHEA Grapalat"/>
        </w:rPr>
        <w:t>(</w:t>
      </w:r>
      <w:r w:rsidR="00D90394">
        <w:rPr>
          <w:rFonts w:ascii="GHEA Grapalat" w:hAnsi="GHEA Grapalat"/>
        </w:rPr>
        <w:t>П</w:t>
      </w:r>
      <w:r w:rsidR="00D90394" w:rsidRPr="001647D2">
        <w:rPr>
          <w:rFonts w:ascii="GHEA Grapalat" w:hAnsi="GHEA Grapalat"/>
        </w:rPr>
        <w:t xml:space="preserve">риложение </w:t>
      </w:r>
      <w:r w:rsidR="00D90394">
        <w:rPr>
          <w:rFonts w:ascii="GHEA Grapalat" w:hAnsi="GHEA Grapalat"/>
        </w:rPr>
        <w:t>5.2</w:t>
      </w:r>
      <w:r w:rsidR="00D90394"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1075CA" w:rsidRDefault="001075CA" w:rsidP="001075CA">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представляет требование о выплате обеспечения </w:t>
      </w:r>
      <w:proofErr w:type="gramStart"/>
      <w:r w:rsidRPr="0074650E">
        <w:rPr>
          <w:rFonts w:ascii="GHEA Grapalat" w:hAnsi="GHEA Grapalat"/>
        </w:rPr>
        <w:t>договора  и</w:t>
      </w:r>
      <w:proofErr w:type="gramEnd"/>
      <w:r w:rsidRPr="0074650E">
        <w:rPr>
          <w:rFonts w:ascii="GHEA Grapalat" w:hAnsi="GHEA Grapalat"/>
        </w:rPr>
        <w:t xml:space="preserve">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уполномоченному органу</w:t>
      </w:r>
      <w:r w:rsidRPr="0074650E">
        <w:rPr>
          <w:rFonts w:ascii="GHEA Grapalat" w:hAnsi="GHEA Grapalat"/>
          <w:lang w:val="hy-AM"/>
        </w:rPr>
        <w:t>,</w:t>
      </w:r>
      <w:r w:rsidRPr="0074650E">
        <w:rPr>
          <w:rFonts w:ascii="GHEA Grapalat" w:hAnsi="GHEA Grapalat"/>
        </w:rPr>
        <w:t xml:space="preserve"> в течение трех рабочих дней, следующих за днем возникновения основания для </w:t>
      </w:r>
      <w:proofErr w:type="spellStart"/>
      <w:r w:rsidRPr="0074650E">
        <w:rPr>
          <w:rFonts w:ascii="GHEA Grapalat" w:hAnsi="GHEA Grapalat"/>
        </w:rPr>
        <w:t>вылаты</w:t>
      </w:r>
      <w:proofErr w:type="spellEnd"/>
      <w:r w:rsidRPr="0074650E">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362FEF" w:rsidRDefault="00362FEF">
      <w:pPr>
        <w:rPr>
          <w:rFonts w:ascii="GHEA Grapalat" w:hAnsi="GHEA Grapalat" w:cs="Sylfaen"/>
        </w:rPr>
      </w:pPr>
      <w:r>
        <w:rPr>
          <w:rFonts w:ascii="GHEA Grapalat" w:hAnsi="GHEA Grapalat" w:cs="Sylfaen"/>
        </w:rPr>
        <w:br w:type="page"/>
      </w:r>
    </w:p>
    <w:p w:rsidR="00637D24" w:rsidRPr="009044F1" w:rsidRDefault="00637D24" w:rsidP="00B46D58">
      <w:pPr>
        <w:widowControl w:val="0"/>
        <w:tabs>
          <w:tab w:val="left" w:pos="1134"/>
        </w:tabs>
        <w:spacing w:after="160"/>
        <w:ind w:firstLine="567"/>
        <w:jc w:val="both"/>
        <w:rPr>
          <w:rFonts w:ascii="GHEA Grapalat" w:hAnsi="GHEA Grapalat" w:cs="Sylfaen"/>
        </w:rPr>
      </w:pP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27573B">
        <w:rPr>
          <w:rStyle w:val="af6"/>
          <w:rFonts w:ascii="GHEA Grapalat" w:hAnsi="GHEA Grapalat"/>
        </w:rPr>
        <w:footnoteReference w:customMarkFollows="1" w:id="8"/>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1770E8" w:rsidRPr="00216702" w:rsidRDefault="001770E8" w:rsidP="001770E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одекс</w:t>
      </w:r>
      <w:proofErr w:type="gramStart"/>
      <w:r w:rsidRPr="00216702">
        <w:rPr>
          <w:rFonts w:ascii="GHEA Grapalat" w:hAnsi="GHEA Grapalat"/>
        </w:rPr>
        <w:t xml:space="preserve">) </w:t>
      </w:r>
      <w:r>
        <w:rPr>
          <w:rFonts w:ascii="GHEA Grapalat" w:hAnsi="GHEA Grapalat"/>
        </w:rPr>
        <w:t>.</w:t>
      </w:r>
      <w:proofErr w:type="gramEnd"/>
    </w:p>
    <w:p w:rsidR="001770E8" w:rsidRDefault="001770E8" w:rsidP="001770E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 xml:space="preserve">административными </w:t>
      </w:r>
      <w:r>
        <w:rPr>
          <w:rFonts w:ascii="GHEA Grapalat" w:hAnsi="GHEA Grapalat"/>
        </w:rPr>
        <w:t xml:space="preserve"> </w:t>
      </w:r>
      <w:r w:rsidRPr="00D57ABB">
        <w:rPr>
          <w:rFonts w:ascii="GHEA Grapalat" w:hAnsi="GHEA Grapalat"/>
        </w:rPr>
        <w:t>и</w:t>
      </w:r>
      <w:proofErr w:type="gramEnd"/>
      <w:r w:rsidRPr="00D57ABB">
        <w:rPr>
          <w:rFonts w:ascii="GHEA Grapalat" w:hAnsi="GHEA Grapalat"/>
        </w:rPr>
        <w:t xml:space="preserve"> они регулируются законодательством Республики Армения, регулирующим гражданско-правовые отношения</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770E8" w:rsidRPr="00996C18" w:rsidRDefault="001770E8" w:rsidP="001770E8">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 xml:space="preserve">установленный настоящим приглашением, является сроком исковой давности для обжалования действий (бездействия) заказчика, </w:t>
      </w:r>
      <w:r w:rsidRPr="000B56C9">
        <w:rPr>
          <w:rFonts w:ascii="GHEA Grapalat" w:hAnsi="GHEA Grapalat"/>
        </w:rPr>
        <w:lastRenderedPageBreak/>
        <w:t>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C87BF8" w:rsidRDefault="00C87BF8" w:rsidP="00C87BF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C87BF8" w:rsidRPr="00570BBD" w:rsidRDefault="00C87BF8" w:rsidP="00C87BF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C87BF8" w:rsidRDefault="00C87BF8" w:rsidP="00C87BF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C87BF8" w:rsidRPr="00570BBD" w:rsidRDefault="00C87BF8" w:rsidP="00C87BF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lastRenderedPageBreak/>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70BBD">
        <w:rPr>
          <w:rFonts w:ascii="GHEA Grapalat" w:hAnsi="GHEA Grapalat"/>
        </w:rPr>
        <w:t>органа.Уполномоченный</w:t>
      </w:r>
      <w:proofErr w:type="spell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C87BF8" w:rsidRPr="009044F1" w:rsidRDefault="00C87BF8" w:rsidP="00C87BF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w:t>
      </w:r>
      <w:proofErr w:type="spellStart"/>
      <w:r w:rsidR="00EB3C28">
        <w:rPr>
          <w:rFonts w:ascii="GHEA Grapalat" w:hAnsi="GHEA Grapalat"/>
        </w:rPr>
        <w:t>объявлени</w:t>
      </w:r>
      <w:proofErr w:type="spellEnd"/>
      <w:proofErr w:type="gramStart"/>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w:t>
      </w:r>
      <w:proofErr w:type="gramEnd"/>
      <w:r w:rsidRPr="009044F1">
        <w:rPr>
          <w:rFonts w:ascii="GHEA Grapalat" w:hAnsi="GHEA Grapalat"/>
        </w:rPr>
        <w:t xml:space="preserve">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proofErr w:type="spellStart"/>
      <w:r w:rsidRPr="009044F1">
        <w:rPr>
          <w:rFonts w:ascii="GHEA Grapalat" w:hAnsi="GHEA Grapalat"/>
        </w:rPr>
        <w:t>утвержденн</w:t>
      </w:r>
      <w:proofErr w:type="spellEnd"/>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proofErr w:type="gramStart"/>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w:t>
      </w:r>
      <w:proofErr w:type="gramEnd"/>
      <w:r>
        <w:rPr>
          <w:rFonts w:ascii="GHEA Grapalat" w:hAnsi="GHEA Grapalat"/>
        </w:rPr>
        <w:t xml:space="preserve">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9"/>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xml:space="preserve">; При этом заявкой представляется оригинал документа, удостоверяющего оплату наличных денег, или оригинал </w:t>
      </w:r>
      <w:r w:rsidRPr="00B138F3">
        <w:rPr>
          <w:rFonts w:ascii="GHEA Grapalat" w:hAnsi="GHEA Grapalat"/>
        </w:rPr>
        <w:lastRenderedPageBreak/>
        <w:t>банковской гарантии.</w:t>
      </w:r>
      <w:r w:rsidR="0036524F">
        <w:rPr>
          <w:rFonts w:ascii="GHEA Grapalat" w:hAnsi="GHEA Grapalat"/>
        </w:rPr>
        <w:t xml:space="preserve"> </w:t>
      </w:r>
      <w:r w:rsidR="00761A4D" w:rsidRPr="00B138F3">
        <w:rPr>
          <w:rStyle w:val="af6"/>
          <w:rFonts w:ascii="GHEA Grapalat" w:hAnsi="GHEA Grapalat"/>
        </w:rPr>
        <w:footnoteReference w:customMarkFollows="1" w:id="10"/>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B2572B" w:rsidRPr="00374F4A" w:rsidRDefault="00B2572B" w:rsidP="00B46D58">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BC5C5F">
        <w:rPr>
          <w:rFonts w:ascii="GHEA Grapalat" w:hAnsi="GHEA Grapalat"/>
          <w:i/>
          <w:sz w:val="24"/>
          <w:szCs w:val="24"/>
        </w:rPr>
        <w:t xml:space="preserve">ПВМ-GHAPDZB-22/04        </w:t>
      </w:r>
      <w:r w:rsidR="00971348">
        <w:rPr>
          <w:rFonts w:ascii="GHEA Grapalat" w:hAnsi="GHEA Grapalat"/>
          <w:i/>
          <w:sz w:val="24"/>
          <w:szCs w:val="24"/>
        </w:rPr>
        <w:t xml:space="preserve">    </w:t>
      </w:r>
      <w:r w:rsidR="00B6474B">
        <w:rPr>
          <w:rFonts w:ascii="GHEA Grapalat" w:hAnsi="GHEA Grapalat"/>
          <w:i/>
          <w:sz w:val="24"/>
          <w:szCs w:val="24"/>
        </w:rPr>
        <w:t xml:space="preserve">  </w:t>
      </w:r>
      <w:r w:rsidR="00562F87">
        <w:rPr>
          <w:rFonts w:ascii="GHEA Grapalat" w:hAnsi="GHEA Grapalat"/>
          <w:i/>
          <w:sz w:val="24"/>
          <w:szCs w:val="24"/>
        </w:rPr>
        <w:t xml:space="preserve">  </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C4157A" w:rsidRDefault="00374F4A" w:rsidP="00F3446E">
      <w:pPr>
        <w:jc w:val="both"/>
        <w:rPr>
          <w:rFonts w:ascii="GHEA Grapalat" w:hAnsi="GHEA Grapalat"/>
          <w:sz w:val="20"/>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BC5C5F">
        <w:rPr>
          <w:rFonts w:ascii="GHEA Grapalat" w:hAnsi="GHEA Grapalat"/>
          <w:i/>
        </w:rPr>
        <w:t xml:space="preserve">ПВМ-GHAPDZB-22/04        </w:t>
      </w:r>
      <w:r w:rsidR="00971348">
        <w:rPr>
          <w:rFonts w:ascii="GHEA Grapalat" w:hAnsi="GHEA Grapalat"/>
          <w:i/>
        </w:rPr>
        <w:t xml:space="preserve">    </w:t>
      </w:r>
      <w:r w:rsidR="00B6474B">
        <w:rPr>
          <w:rFonts w:ascii="GHEA Grapalat" w:hAnsi="GHEA Grapalat"/>
          <w:i/>
        </w:rPr>
        <w:t xml:space="preserve">  </w:t>
      </w:r>
      <w:r w:rsidR="00F3446E">
        <w:rPr>
          <w:rFonts w:ascii="GHEA Grapalat" w:hAnsi="GHEA Grapalat"/>
          <w:i/>
        </w:rPr>
        <w:t xml:space="preserve">  </w:t>
      </w: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proofErr w:type="gramStart"/>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proofErr w:type="gramEnd"/>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lastRenderedPageBreak/>
        <w:t xml:space="preserve">Настоящим _________________________________объявляет и </w:t>
      </w:r>
      <w:proofErr w:type="spellStart"/>
      <w:proofErr w:type="gramStart"/>
      <w:r>
        <w:rPr>
          <w:rFonts w:ascii="GHEA Grapalat" w:hAnsi="GHEA Grapalat"/>
        </w:rPr>
        <w:t>подтверждает,что</w:t>
      </w:r>
      <w:proofErr w:type="spellEnd"/>
      <w:proofErr w:type="gram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Pr="003D58E1" w:rsidRDefault="006B3E56" w:rsidP="00B46D58">
      <w:pPr>
        <w:pStyle w:val="aff"/>
        <w:widowControl w:val="0"/>
        <w:numPr>
          <w:ilvl w:val="0"/>
          <w:numId w:val="21"/>
        </w:numPr>
        <w:spacing w:after="160"/>
        <w:jc w:val="both"/>
        <w:rPr>
          <w:rFonts w:ascii="GHEA Grapalat" w:hAnsi="GHEA Grapalat" w:cs="Arial"/>
        </w:rPr>
      </w:pPr>
      <w:r w:rsidRPr="003D58E1">
        <w:rPr>
          <w:rFonts w:ascii="GHEA Grapalat" w:hAnsi="GHEA Grapalat"/>
        </w:rPr>
        <w:t>удовлетворяет</w:t>
      </w:r>
      <w:r w:rsidRPr="003D58E1">
        <w:rPr>
          <w:rFonts w:ascii="GHEA Grapalat" w:hAnsi="GHEA Grapalat"/>
          <w:spacing w:val="-4"/>
        </w:rPr>
        <w:t xml:space="preserve"> требованиям к праву участия установленным приглашением на </w:t>
      </w:r>
      <w:r w:rsidR="00B225D5" w:rsidRPr="003D58E1">
        <w:rPr>
          <w:rFonts w:ascii="GHEA Grapalat" w:hAnsi="GHEA Grapalat"/>
        </w:rPr>
        <w:t>открытый конкурс</w:t>
      </w:r>
      <w:r w:rsidRPr="003D58E1">
        <w:rPr>
          <w:rFonts w:ascii="GHEA Grapalat" w:hAnsi="GHEA Grapalat"/>
        </w:rPr>
        <w:t xml:space="preserve"> под кодом </w:t>
      </w:r>
      <w:r w:rsidR="00BC5C5F">
        <w:rPr>
          <w:rFonts w:ascii="GHEA Grapalat" w:hAnsi="GHEA Grapalat"/>
          <w:i/>
        </w:rPr>
        <w:t xml:space="preserve">ПВМ-GHAPDZB-22/04        </w:t>
      </w:r>
      <w:r w:rsidR="00971348">
        <w:rPr>
          <w:rFonts w:ascii="GHEA Grapalat" w:hAnsi="GHEA Grapalat"/>
          <w:i/>
        </w:rPr>
        <w:t xml:space="preserve">    </w:t>
      </w:r>
      <w:r w:rsidR="00B6474B">
        <w:rPr>
          <w:rFonts w:ascii="GHEA Grapalat" w:hAnsi="GHEA Grapalat"/>
          <w:i/>
        </w:rPr>
        <w:t xml:space="preserve">  </w:t>
      </w:r>
      <w:r w:rsidR="00F3446E">
        <w:rPr>
          <w:rFonts w:ascii="GHEA Grapalat" w:hAnsi="GHEA Grapalat"/>
          <w:i/>
        </w:rPr>
        <w:t xml:space="preserve">   </w:t>
      </w:r>
      <w:r w:rsidR="00A90FCD" w:rsidRPr="003D58E1">
        <w:rPr>
          <w:rFonts w:ascii="GHEA Grapalat" w:hAnsi="GHEA Grapalat"/>
        </w:rPr>
        <w:t xml:space="preserve">и обязуется в случае признания </w:t>
      </w:r>
      <w:r w:rsidR="00BF09F8" w:rsidRPr="003D58E1">
        <w:rPr>
          <w:rFonts w:ascii="GHEA Grapalat" w:hAnsi="GHEA Grapalat"/>
        </w:rPr>
        <w:t>отобранным</w:t>
      </w:r>
      <w:r w:rsidR="00A90FCD" w:rsidRPr="003D58E1">
        <w:rPr>
          <w:rFonts w:ascii="GHEA Grapalat" w:hAnsi="GHEA Grapalat"/>
        </w:rPr>
        <w:t xml:space="preserve"> участником в порядке и сроки, установленные </w:t>
      </w:r>
      <w:r w:rsidR="00B64C48" w:rsidRPr="003D58E1">
        <w:rPr>
          <w:rFonts w:ascii="GHEA Grapalat" w:hAnsi="GHEA Grapalat"/>
        </w:rPr>
        <w:t xml:space="preserve">настоящим </w:t>
      </w:r>
      <w:proofErr w:type="gramStart"/>
      <w:r w:rsidR="00A90FCD" w:rsidRPr="003D58E1">
        <w:rPr>
          <w:rFonts w:ascii="GHEA Grapalat" w:hAnsi="GHEA Grapalat"/>
        </w:rPr>
        <w:t xml:space="preserve">приглашением </w:t>
      </w:r>
      <w:r w:rsidR="00952531" w:rsidRPr="003D58E1">
        <w:rPr>
          <w:rFonts w:ascii="GHEA Grapalat" w:hAnsi="GHEA Grapalat"/>
        </w:rPr>
        <w:t xml:space="preserve"> представить</w:t>
      </w:r>
      <w:proofErr w:type="gramEnd"/>
      <w:r w:rsidR="00952531" w:rsidRPr="003D58E1">
        <w:rPr>
          <w:rFonts w:ascii="GHEA Grapalat" w:hAnsi="GHEA Grapalat"/>
        </w:rPr>
        <w:t xml:space="preserve"> обеспечение квалификации</w:t>
      </w:r>
      <w:r w:rsidR="0035493A" w:rsidRPr="003D58E1">
        <w:rPr>
          <w:rFonts w:ascii="GHEA Grapalat" w:hAnsi="GHEA Grapalat"/>
          <w:vertAlign w:val="superscript"/>
        </w:rPr>
        <w:t>16</w:t>
      </w:r>
      <w:r w:rsidR="00952531" w:rsidRPr="003D58E1">
        <w:rPr>
          <w:rFonts w:ascii="GHEA Grapalat" w:hAnsi="GHEA Grapalat"/>
        </w:rPr>
        <w:t>,</w:t>
      </w:r>
    </w:p>
    <w:p w:rsidR="006B3E56" w:rsidRDefault="006B3E56" w:rsidP="00B46D58">
      <w:pPr>
        <w:pStyle w:val="aff"/>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305944" w:rsidRPr="00652D05">
        <w:rPr>
          <w:rFonts w:ascii="GHEA Grapalat" w:hAnsi="GHEA Grapalat"/>
        </w:rPr>
        <w:t>открыт</w:t>
      </w:r>
      <w:r w:rsidR="00305944" w:rsidRPr="00D3436F">
        <w:rPr>
          <w:rFonts w:ascii="GHEA Grapalat" w:hAnsi="GHEA Grapalat"/>
        </w:rPr>
        <w:t>ом</w:t>
      </w:r>
      <w:r w:rsidR="00305944" w:rsidRPr="00652D05">
        <w:rPr>
          <w:rFonts w:ascii="GHEA Grapalat" w:hAnsi="GHEA Grapalat"/>
        </w:rPr>
        <w:t xml:space="preserve"> конкурс</w:t>
      </w:r>
      <w:r w:rsidR="00305944" w:rsidRPr="00D3436F">
        <w:rPr>
          <w:rFonts w:ascii="GHEA Grapalat" w:hAnsi="GHEA Grapalat"/>
        </w:rPr>
        <w:t>е</w:t>
      </w:r>
      <w:r w:rsidR="00305944">
        <w:rPr>
          <w:rFonts w:ascii="GHEA Grapalat" w:hAnsi="GHEA Grapalat"/>
        </w:rPr>
        <w:t xml:space="preserve"> </w:t>
      </w:r>
      <w:r>
        <w:rPr>
          <w:rFonts w:ascii="GHEA Grapalat" w:hAnsi="GHEA Grapalat"/>
        </w:rPr>
        <w:t xml:space="preserve">под кодом </w:t>
      </w:r>
      <w:r w:rsidR="00BC5C5F">
        <w:rPr>
          <w:rFonts w:ascii="GHEA Grapalat" w:hAnsi="GHEA Grapalat"/>
          <w:i/>
        </w:rPr>
        <w:t xml:space="preserve">ПВМ-GHAPDZB-22/04        </w:t>
      </w:r>
      <w:r w:rsidR="00971348">
        <w:rPr>
          <w:rFonts w:ascii="GHEA Grapalat" w:hAnsi="GHEA Grapalat"/>
          <w:i/>
        </w:rPr>
        <w:t xml:space="preserve">    </w:t>
      </w:r>
      <w:r w:rsidR="00B6474B">
        <w:rPr>
          <w:rFonts w:ascii="GHEA Grapalat" w:hAnsi="GHEA Grapalat"/>
          <w:i/>
        </w:rPr>
        <w:t xml:space="preserve">  </w:t>
      </w:r>
      <w:r w:rsidR="00F3446E">
        <w:rPr>
          <w:rFonts w:ascii="GHEA Grapalat" w:hAnsi="GHEA Grapalat"/>
          <w:i/>
        </w:rPr>
        <w:t xml:space="preserve">  </w:t>
      </w:r>
    </w:p>
    <w:p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w:t>
      </w:r>
      <w:r w:rsidR="00024FA3">
        <w:rPr>
          <w:rFonts w:ascii="GHEA Grapalat" w:hAnsi="GHEA Grapalat"/>
        </w:rPr>
        <w:t xml:space="preserve"> </w:t>
      </w:r>
      <w:r w:rsidR="00024FA3" w:rsidRPr="00326396">
        <w:rPr>
          <w:rFonts w:ascii="GHEA Grapalat" w:hAnsi="GHEA Grapalat"/>
          <w:lang w:val="hy-AM"/>
        </w:rPr>
        <w:t>недобросовестн</w:t>
      </w:r>
      <w:r w:rsidR="00024FA3">
        <w:rPr>
          <w:rFonts w:ascii="GHEA Grapalat" w:hAnsi="GHEA Grapalat"/>
        </w:rPr>
        <w:t>ой</w:t>
      </w:r>
      <w:r w:rsidR="00024FA3" w:rsidRPr="00326396">
        <w:rPr>
          <w:rFonts w:ascii="GHEA Grapalat" w:hAnsi="GHEA Grapalat"/>
          <w:lang w:val="hy-AM"/>
        </w:rPr>
        <w:t xml:space="preserve"> конкуренци</w:t>
      </w:r>
      <w:r w:rsidR="00024FA3">
        <w:rPr>
          <w:rFonts w:ascii="GHEA Grapalat" w:hAnsi="GHEA Grapalat"/>
        </w:rPr>
        <w:t>и,</w:t>
      </w:r>
      <w:r>
        <w:rPr>
          <w:rFonts w:ascii="GHEA Grapalat" w:hAnsi="GHEA Grapalat"/>
        </w:rPr>
        <w:t xml:space="preserve">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1"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rsidR="00BB6319" w:rsidRDefault="00BB6319" w:rsidP="00BB6319">
      <w:pPr>
        <w:widowControl w:val="0"/>
        <w:spacing w:after="160"/>
        <w:contextualSpacing/>
        <w:jc w:val="both"/>
        <w:rPr>
          <w:rFonts w:ascii="GHEA Grapalat" w:hAnsi="GHEA Grapalat"/>
        </w:rPr>
      </w:pPr>
      <w:proofErr w:type="gramStart"/>
      <w:r>
        <w:rPr>
          <w:rFonts w:ascii="GHEA Grapalat" w:hAnsi="GHEA Grapalat"/>
        </w:rPr>
        <w:t>Ниже  ------------</w:t>
      </w:r>
      <w:r w:rsidR="009A73EA">
        <w:rPr>
          <w:rFonts w:ascii="GHEA Grapalat" w:hAnsi="GHEA Grapalat"/>
        </w:rPr>
        <w:t>---------------------------</w:t>
      </w:r>
      <w:r>
        <w:rPr>
          <w:rFonts w:ascii="GHEA Grapalat" w:hAnsi="GHEA Grapalat"/>
        </w:rPr>
        <w:t>-</w:t>
      </w:r>
      <w:proofErr w:type="gramEnd"/>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rsidR="00BB6319" w:rsidRDefault="00BB6319" w:rsidP="004A5C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rsidR="007D1008" w:rsidRPr="009A73EA" w:rsidRDefault="009A73EA" w:rsidP="00724462">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af6"/>
          <w:rFonts w:ascii="GHEA Grapalat" w:hAnsi="GHEA Grapalat"/>
          <w:sz w:val="28"/>
          <w:szCs w:val="28"/>
        </w:rPr>
        <w:footnoteReference w:customMarkFollows="1" w:id="11"/>
        <w:t>**</w:t>
      </w:r>
      <w:r>
        <w:rPr>
          <w:rFonts w:ascii="GHEA Grapalat" w:hAnsi="GHEA Grapalat"/>
          <w:sz w:val="28"/>
          <w:szCs w:val="28"/>
        </w:rPr>
        <w:t>.</w:t>
      </w:r>
      <w:r w:rsidR="006B3E56" w:rsidRPr="009A73EA">
        <w:rPr>
          <w:rFonts w:ascii="GHEA Grapalat" w:hAnsi="GHEA Grapalat"/>
        </w:rPr>
        <w:t xml:space="preserve"> </w:t>
      </w:r>
      <w:r w:rsidR="007D1008" w:rsidRPr="009A73EA">
        <w:rPr>
          <w:rFonts w:ascii="GHEA Grapalat" w:hAnsi="GHEA Grapalat"/>
        </w:rPr>
        <w:br w:type="page"/>
      </w:r>
    </w:p>
    <w:p w:rsidR="00923711" w:rsidRDefault="00923711">
      <w:pPr>
        <w:rPr>
          <w:rFonts w:ascii="GHEA Grapalat" w:hAnsi="GHEA Grapalat"/>
        </w:rPr>
      </w:pPr>
    </w:p>
    <w:p w:rsidR="00110534" w:rsidRDefault="00F36AD3" w:rsidP="00B46D58">
      <w:pPr>
        <w:jc w:val="both"/>
        <w:rPr>
          <w:rFonts w:ascii="GHEA Grapalat" w:hAnsi="GHEA Grapalat"/>
        </w:rPr>
      </w:pPr>
      <w:r>
        <w:rPr>
          <w:rFonts w:ascii="GHEA Grapalat" w:hAnsi="GHEA Grapalat"/>
        </w:rPr>
        <w:t xml:space="preserve"> </w:t>
      </w:r>
    </w:p>
    <w:p w:rsidR="00993891" w:rsidRDefault="00F36AD3" w:rsidP="00B46D58">
      <w:pPr>
        <w:jc w:val="both"/>
        <w:rPr>
          <w:rFonts w:ascii="GHEA Grapalat" w:hAnsi="GHEA Grapalat"/>
        </w:rPr>
      </w:pPr>
      <w:proofErr w:type="gramStart"/>
      <w:r>
        <w:rPr>
          <w:rFonts w:ascii="GHEA Grapalat" w:hAnsi="GHEA Grapalat"/>
        </w:rPr>
        <w:t xml:space="preserve">Прилагается  </w:t>
      </w:r>
      <w:r w:rsidR="00F855BB">
        <w:rPr>
          <w:rFonts w:ascii="GHEA Grapalat" w:hAnsi="GHEA Grapalat"/>
        </w:rPr>
        <w:t>полное</w:t>
      </w:r>
      <w:proofErr w:type="gramEnd"/>
      <w:r w:rsidR="00F855BB">
        <w:rPr>
          <w:rFonts w:ascii="GHEA Grapalat" w:hAnsi="GHEA Grapalat"/>
        </w:rPr>
        <w:t xml:space="preserve">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9044F1" w:rsidRDefault="00D043C1" w:rsidP="00D043C1">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BC5C5F">
        <w:rPr>
          <w:rFonts w:ascii="GHEA Grapalat" w:hAnsi="GHEA Grapalat"/>
          <w:i/>
          <w:sz w:val="24"/>
          <w:szCs w:val="24"/>
        </w:rPr>
        <w:t xml:space="preserve">ПВМ-GHAPDZB-22/04        </w:t>
      </w:r>
      <w:r w:rsidR="00971348">
        <w:rPr>
          <w:rFonts w:ascii="GHEA Grapalat" w:hAnsi="GHEA Grapalat"/>
          <w:i/>
          <w:sz w:val="24"/>
          <w:szCs w:val="24"/>
        </w:rPr>
        <w:t xml:space="preserve">    </w:t>
      </w:r>
      <w:r w:rsidR="00B6474B">
        <w:rPr>
          <w:rFonts w:ascii="GHEA Grapalat" w:hAnsi="GHEA Grapalat"/>
          <w:i/>
          <w:sz w:val="24"/>
          <w:szCs w:val="24"/>
        </w:rPr>
        <w:t xml:space="preserve">  </w:t>
      </w:r>
      <w:r w:rsidR="00F3446E">
        <w:rPr>
          <w:rFonts w:ascii="GHEA Grapalat" w:hAnsi="GHEA Grapalat"/>
          <w:i/>
          <w:sz w:val="24"/>
          <w:szCs w:val="24"/>
        </w:rPr>
        <w:t xml:space="preserve">  </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w:t>
      </w:r>
      <w:proofErr w:type="gramStart"/>
      <w:r>
        <w:rPr>
          <w:rFonts w:ascii="GHEA Grapalat" w:hAnsi="GHEA Grapalat"/>
        </w:rPr>
        <w:t xml:space="preserve">_,   </w:t>
      </w:r>
      <w:proofErr w:type="gramEnd"/>
      <w:r>
        <w:rPr>
          <w:rFonts w:ascii="GHEA Grapalat" w:hAnsi="GHEA Grapalat"/>
        </w:rPr>
        <w:t xml:space="preserve">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sidR="00BC5C5F">
        <w:rPr>
          <w:rFonts w:ascii="GHEA Grapalat" w:hAnsi="GHEA Grapalat"/>
          <w:i/>
        </w:rPr>
        <w:t xml:space="preserve">ПВМ-GHAPDZB-22/04        </w:t>
      </w:r>
      <w:r w:rsidR="00971348">
        <w:rPr>
          <w:rFonts w:ascii="GHEA Grapalat" w:hAnsi="GHEA Grapalat"/>
          <w:i/>
        </w:rPr>
        <w:t xml:space="preserve">    </w:t>
      </w:r>
      <w:r w:rsidR="00B6474B">
        <w:rPr>
          <w:rFonts w:ascii="GHEA Grapalat" w:hAnsi="GHEA Grapalat"/>
          <w:i/>
        </w:rPr>
        <w:t xml:space="preserve">  </w:t>
      </w:r>
      <w:r w:rsidR="00F3446E">
        <w:rPr>
          <w:rFonts w:ascii="GHEA Grapalat" w:hAnsi="GHEA Grapalat"/>
          <w:i/>
        </w:rPr>
        <w:t xml:space="preserve">  </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3"/>
        <w:gridCol w:w="1605"/>
        <w:gridCol w:w="1416"/>
        <w:gridCol w:w="1562"/>
        <w:gridCol w:w="1718"/>
        <w:gridCol w:w="1746"/>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AB6E69" w:rsidRDefault="00AB6E69" w:rsidP="00AB6E69">
      <w:pPr>
        <w:jc w:val="right"/>
        <w:rPr>
          <w:rFonts w:ascii="GHEA Grapalat" w:hAnsi="GHEA Grapalat"/>
          <w:b/>
        </w:rPr>
      </w:pPr>
      <w:r>
        <w:rPr>
          <w:rFonts w:ascii="GHEA Grapalat" w:hAnsi="GHEA Grapalat"/>
          <w:b/>
        </w:rPr>
        <w:lastRenderedPageBreak/>
        <w:t>Приложение 1.</w:t>
      </w:r>
      <w:r w:rsidR="000B5664">
        <w:rPr>
          <w:rFonts w:ascii="GHEA Grapalat" w:hAnsi="GHEA Grapalat"/>
          <w:b/>
        </w:rPr>
        <w:t>2</w:t>
      </w:r>
      <w:r>
        <w:rPr>
          <w:rFonts w:ascii="GHEA Grapalat" w:hAnsi="GHEA Grapalat"/>
          <w:b/>
        </w:rPr>
        <w:t xml:space="preserve">** </w:t>
      </w:r>
    </w:p>
    <w:p w:rsidR="00AB6E69" w:rsidRPr="00FA6464" w:rsidRDefault="00AB6E69" w:rsidP="00AB6E69">
      <w:pPr>
        <w:jc w:val="right"/>
        <w:rPr>
          <w:rFonts w:ascii="GHEA Grapalat" w:hAnsi="GHEA Grapalat"/>
          <w:b/>
        </w:rPr>
      </w:pPr>
      <w:r w:rsidRPr="001439BD">
        <w:rPr>
          <w:rFonts w:ascii="GHEA Grapalat" w:hAnsi="GHEA Grapalat"/>
          <w:b/>
        </w:rPr>
        <w:t>к Приглашению на открытый конкурс</w:t>
      </w:r>
    </w:p>
    <w:p w:rsidR="00AB6E69" w:rsidRPr="009044F1" w:rsidRDefault="00AB6E69" w:rsidP="00AB6E69">
      <w:pPr>
        <w:pStyle w:val="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sidR="00BC5C5F">
        <w:rPr>
          <w:rFonts w:ascii="GHEA Grapalat" w:hAnsi="GHEA Grapalat"/>
          <w:i w:val="0"/>
          <w:sz w:val="24"/>
          <w:szCs w:val="24"/>
        </w:rPr>
        <w:t xml:space="preserve">ПВМ-GHAPDZB-22/04        </w:t>
      </w:r>
      <w:r w:rsidR="00971348">
        <w:rPr>
          <w:rFonts w:ascii="GHEA Grapalat" w:hAnsi="GHEA Grapalat"/>
          <w:i w:val="0"/>
          <w:sz w:val="24"/>
          <w:szCs w:val="24"/>
        </w:rPr>
        <w:t xml:space="preserve">    </w:t>
      </w:r>
      <w:r w:rsidR="00B6474B">
        <w:rPr>
          <w:rFonts w:ascii="GHEA Grapalat" w:hAnsi="GHEA Grapalat"/>
          <w:i w:val="0"/>
          <w:sz w:val="24"/>
          <w:szCs w:val="24"/>
        </w:rPr>
        <w:t xml:space="preserve">  </w:t>
      </w:r>
      <w:r w:rsidR="00F3446E">
        <w:rPr>
          <w:rFonts w:ascii="GHEA Grapalat" w:hAnsi="GHEA Grapalat"/>
          <w:i w:val="0"/>
          <w:sz w:val="24"/>
          <w:szCs w:val="24"/>
        </w:rPr>
        <w:t xml:space="preserve">  </w:t>
      </w:r>
    </w:p>
    <w:p w:rsidR="00F016A2" w:rsidRDefault="00F016A2">
      <w:pPr>
        <w:rPr>
          <w:rFonts w:ascii="GHEA Grapalat" w:hAnsi="GHEA Grapalat"/>
          <w:b/>
        </w:rPr>
      </w:pPr>
    </w:p>
    <w:p w:rsidR="00F016A2" w:rsidRDefault="00F016A2" w:rsidP="00F016A2">
      <w:pPr>
        <w:ind w:left="360" w:hanging="360"/>
        <w:jc w:val="center"/>
        <w:rPr>
          <w:rFonts w:ascii="GHEA Grapalat" w:hAnsi="GHEA Grapalat"/>
          <w:b/>
        </w:rPr>
      </w:pPr>
      <w:r>
        <w:rPr>
          <w:rFonts w:ascii="GHEA Grapalat" w:hAnsi="GHEA Grapalat"/>
          <w:b/>
        </w:rPr>
        <w:t>ФОРМА</w:t>
      </w:r>
    </w:p>
    <w:p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w:t>
      </w:r>
      <w:proofErr w:type="gramStart"/>
      <w:r w:rsidRPr="005E58C3">
        <w:rPr>
          <w:rFonts w:ascii="GHEA Grapalat" w:hAnsi="GHEA Grapalat"/>
          <w:b/>
        </w:rPr>
        <w:t>РЕАЛЬНЫХ  БЕНЕФИЦИАР</w:t>
      </w:r>
      <w:r>
        <w:rPr>
          <w:rFonts w:ascii="GHEA Grapalat" w:hAnsi="GHEA Grapalat"/>
          <w:b/>
        </w:rPr>
        <w:t>АХ</w:t>
      </w:r>
      <w:proofErr w:type="gramEnd"/>
    </w:p>
    <w:p w:rsidR="00F016A2" w:rsidRPr="00ED3A13" w:rsidRDefault="00F016A2" w:rsidP="00F016A2">
      <w:pPr>
        <w:ind w:left="360" w:hanging="360"/>
        <w:jc w:val="center"/>
        <w:rPr>
          <w:rFonts w:ascii="GHEA Grapalat" w:eastAsia="GHEA Grapalat" w:hAnsi="GHEA Grapalat" w:cs="GHEA Grapalat"/>
          <w:b/>
        </w:rPr>
      </w:pPr>
    </w:p>
    <w:p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rsidTr="00F869F0">
        <w:tc>
          <w:tcPr>
            <w:tcW w:w="2836"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F869F0">
            <w:pPr>
              <w:spacing w:before="240" w:after="240"/>
              <w:rPr>
                <w:rFonts w:ascii="GHEA Grapalat" w:eastAsia="GHEA Grapalat" w:hAnsi="GHEA Grapalat" w:cs="GHEA Grapalat"/>
              </w:rPr>
            </w:pPr>
          </w:p>
        </w:tc>
      </w:tr>
      <w:tr w:rsidR="00F016A2" w:rsidRPr="00FD1EE4" w:rsidTr="00F869F0">
        <w:tc>
          <w:tcPr>
            <w:tcW w:w="2836"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F869F0">
            <w:pPr>
              <w:spacing w:before="240" w:after="240"/>
              <w:rPr>
                <w:rFonts w:ascii="GHEA Grapalat" w:eastAsia="GHEA Grapalat" w:hAnsi="GHEA Grapalat" w:cs="GHEA Grapalat"/>
              </w:rPr>
            </w:pPr>
          </w:p>
        </w:tc>
      </w:tr>
      <w:tr w:rsidR="00F016A2" w:rsidRPr="00FD1EE4" w:rsidTr="00F869F0">
        <w:tc>
          <w:tcPr>
            <w:tcW w:w="2836"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F869F0">
            <w:pPr>
              <w:spacing w:before="240" w:after="240"/>
              <w:rPr>
                <w:rFonts w:ascii="GHEA Grapalat" w:eastAsia="GHEA Grapalat" w:hAnsi="GHEA Grapalat" w:cs="GHEA Grapalat"/>
              </w:rPr>
            </w:pPr>
          </w:p>
        </w:tc>
      </w:tr>
      <w:tr w:rsidR="00F016A2" w:rsidRPr="00FD1EE4" w:rsidTr="00F869F0">
        <w:tc>
          <w:tcPr>
            <w:tcW w:w="2836"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F869F0">
            <w:pPr>
              <w:spacing w:before="240" w:after="240"/>
              <w:rPr>
                <w:rFonts w:ascii="GHEA Grapalat" w:eastAsia="GHEA Grapalat" w:hAnsi="GHEA Grapalat" w:cs="GHEA Grapalat"/>
              </w:rPr>
            </w:pPr>
          </w:p>
        </w:tc>
      </w:tr>
      <w:tr w:rsidR="00F016A2" w:rsidRPr="00FD1EE4" w:rsidTr="00F869F0">
        <w:tc>
          <w:tcPr>
            <w:tcW w:w="2836" w:type="dxa"/>
            <w:shd w:val="clear" w:color="auto" w:fill="D9E2F3"/>
            <w:vAlign w:val="center"/>
          </w:tcPr>
          <w:p w:rsidR="00F016A2" w:rsidRPr="00FD1EE4" w:rsidRDefault="00F016A2" w:rsidP="00F869F0">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2"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F016A2" w:rsidRPr="00FD1EE4" w:rsidRDefault="00F016A2" w:rsidP="00F869F0">
            <w:pPr>
              <w:spacing w:before="240" w:after="240"/>
              <w:rPr>
                <w:rFonts w:ascii="GHEA Grapalat" w:eastAsia="GHEA Grapalat" w:hAnsi="GHEA Grapalat" w:cs="GHEA Grapalat"/>
              </w:rPr>
            </w:pPr>
          </w:p>
        </w:tc>
      </w:tr>
      <w:tr w:rsidR="00F016A2" w:rsidRPr="00FD1EE4" w:rsidTr="00F869F0">
        <w:tc>
          <w:tcPr>
            <w:tcW w:w="2836" w:type="dxa"/>
            <w:shd w:val="clear" w:color="auto" w:fill="D9E2F3"/>
            <w:vAlign w:val="center"/>
          </w:tcPr>
          <w:p w:rsidR="00F016A2" w:rsidRPr="00FD1EE4" w:rsidRDefault="00F016A2" w:rsidP="00F869F0">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F016A2" w:rsidRPr="00FD1EE4" w:rsidRDefault="00F016A2" w:rsidP="00F869F0">
            <w:pPr>
              <w:spacing w:before="240" w:after="240"/>
              <w:ind w:left="993" w:hanging="851"/>
              <w:rPr>
                <w:rFonts w:ascii="GHEA Grapalat" w:eastAsia="GHEA Grapalat" w:hAnsi="GHEA Grapalat" w:cs="GHEA Grapalat"/>
              </w:rPr>
            </w:pPr>
          </w:p>
        </w:tc>
      </w:tr>
      <w:tr w:rsidR="00F016A2" w:rsidRPr="00FD1EE4" w:rsidTr="00F869F0">
        <w:tc>
          <w:tcPr>
            <w:tcW w:w="2836" w:type="dxa"/>
            <w:shd w:val="clear" w:color="auto" w:fill="D9E2F3"/>
            <w:vAlign w:val="center"/>
          </w:tcPr>
          <w:p w:rsidR="00F016A2" w:rsidRPr="00FD1EE4" w:rsidRDefault="00F016A2" w:rsidP="00F869F0">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F869F0">
            <w:pPr>
              <w:spacing w:before="240" w:after="240"/>
              <w:ind w:left="993" w:hanging="851"/>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F869F0">
        <w:tc>
          <w:tcPr>
            <w:tcW w:w="2835"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F016A2" w:rsidRPr="00FD1EE4" w:rsidRDefault="00F016A2" w:rsidP="00F869F0">
            <w:pPr>
              <w:spacing w:before="240" w:after="240"/>
              <w:rPr>
                <w:rFonts w:ascii="GHEA Grapalat" w:eastAsia="GHEA Grapalat" w:hAnsi="GHEA Grapalat" w:cs="GHEA Grapalat"/>
              </w:rPr>
            </w:pPr>
          </w:p>
        </w:tc>
      </w:tr>
      <w:tr w:rsidR="00F016A2" w:rsidRPr="00FD1EE4" w:rsidTr="00F869F0">
        <w:trPr>
          <w:trHeight w:val="1487"/>
        </w:trPr>
        <w:tc>
          <w:tcPr>
            <w:tcW w:w="2835"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FD1EE4" w:rsidRDefault="00F016A2" w:rsidP="00F869F0">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F869F0">
        <w:tc>
          <w:tcPr>
            <w:tcW w:w="2835"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F016A2" w:rsidRPr="00FD1EE4" w:rsidRDefault="00F016A2" w:rsidP="00F869F0">
            <w:pPr>
              <w:spacing w:before="240" w:after="240"/>
              <w:rPr>
                <w:rFonts w:ascii="GHEA Grapalat" w:eastAsia="GHEA Grapalat" w:hAnsi="GHEA Grapalat" w:cs="GHEA Grapalat"/>
              </w:rPr>
            </w:pPr>
          </w:p>
        </w:tc>
      </w:tr>
      <w:tr w:rsidR="00F016A2" w:rsidRPr="00FD1EE4" w:rsidTr="00F869F0">
        <w:tc>
          <w:tcPr>
            <w:tcW w:w="2835"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F016A2" w:rsidRPr="00FD1EE4" w:rsidRDefault="00F016A2" w:rsidP="00F869F0">
            <w:pPr>
              <w:spacing w:before="240" w:after="240"/>
              <w:rPr>
                <w:rFonts w:ascii="GHEA Grapalat" w:eastAsia="GHEA Grapalat" w:hAnsi="GHEA Grapalat" w:cs="GHEA Grapalat"/>
              </w:rPr>
            </w:pPr>
          </w:p>
        </w:tc>
      </w:tr>
      <w:tr w:rsidR="00F016A2" w:rsidRPr="00FD1EE4" w:rsidTr="00F869F0">
        <w:tc>
          <w:tcPr>
            <w:tcW w:w="2835"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FD1EE4" w:rsidRDefault="00F016A2" w:rsidP="00F869F0">
            <w:pPr>
              <w:spacing w:before="240" w:after="240"/>
              <w:rPr>
                <w:rFonts w:ascii="GHEA Grapalat" w:eastAsia="GHEA Grapalat" w:hAnsi="GHEA Grapalat" w:cs="GHEA Grapalat"/>
              </w:rPr>
            </w:pPr>
          </w:p>
        </w:tc>
      </w:tr>
    </w:tbl>
    <w:p w:rsidR="00F016A2" w:rsidRPr="00FD1EE4" w:rsidRDefault="00F016A2" w:rsidP="00F016A2">
      <w:pPr>
        <w:rPr>
          <w:rFonts w:ascii="GHEA Grapalat" w:eastAsia="GHEA Grapalat" w:hAnsi="GHEA Grapalat" w:cs="GHEA Grapalat"/>
        </w:rPr>
      </w:pPr>
    </w:p>
    <w:p w:rsidR="00F016A2" w:rsidRPr="00FD1EE4" w:rsidRDefault="00F016A2" w:rsidP="00F016A2">
      <w:pPr>
        <w:rPr>
          <w:rFonts w:ascii="GHEA Grapalat" w:eastAsia="GHEA Grapalat" w:hAnsi="GHEA Grapalat" w:cs="GHEA Grapalat"/>
        </w:rPr>
      </w:pPr>
      <w:r w:rsidRPr="00FD1EE4">
        <w:rPr>
          <w:rFonts w:ascii="GHEA Grapalat" w:hAnsi="GHEA Grapalat"/>
        </w:rPr>
        <w:br w:type="page"/>
      </w:r>
    </w:p>
    <w:p w:rsidR="00F016A2" w:rsidRPr="009A52BE"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F869F0">
        <w:tc>
          <w:tcPr>
            <w:tcW w:w="2835"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F016A2" w:rsidRPr="00FD1EE4" w:rsidRDefault="00F016A2" w:rsidP="00F869F0">
            <w:pPr>
              <w:spacing w:before="240" w:after="240"/>
              <w:rPr>
                <w:rFonts w:ascii="GHEA Grapalat" w:eastAsia="GHEA Grapalat" w:hAnsi="GHEA Grapalat" w:cs="GHEA Grapalat"/>
              </w:rPr>
            </w:pPr>
          </w:p>
        </w:tc>
      </w:tr>
      <w:tr w:rsidR="00F016A2" w:rsidRPr="00FD1EE4" w:rsidTr="00F869F0">
        <w:tc>
          <w:tcPr>
            <w:tcW w:w="2835"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F016A2" w:rsidRPr="00FD1EE4" w:rsidRDefault="00F016A2" w:rsidP="00F869F0">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F869F0">
        <w:tc>
          <w:tcPr>
            <w:tcW w:w="2835"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F869F0">
            <w:pPr>
              <w:spacing w:before="240" w:after="240"/>
              <w:rPr>
                <w:rFonts w:ascii="GHEA Grapalat" w:eastAsia="GHEA Grapalat" w:hAnsi="GHEA Grapalat" w:cs="GHEA Grapalat"/>
              </w:rPr>
            </w:pPr>
          </w:p>
        </w:tc>
      </w:tr>
      <w:tr w:rsidR="00F016A2" w:rsidRPr="00FD1EE4" w:rsidTr="00F869F0">
        <w:tc>
          <w:tcPr>
            <w:tcW w:w="2835"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F016A2" w:rsidRPr="00FD1EE4" w:rsidRDefault="00F016A2" w:rsidP="00F869F0">
            <w:pPr>
              <w:spacing w:before="240" w:after="240"/>
              <w:rPr>
                <w:rFonts w:ascii="GHEA Grapalat" w:eastAsia="GHEA Grapalat" w:hAnsi="GHEA Grapalat" w:cs="GHEA Grapalat"/>
              </w:rPr>
            </w:pPr>
          </w:p>
        </w:tc>
      </w:tr>
      <w:tr w:rsidR="00F016A2" w:rsidRPr="00FD1EE4" w:rsidTr="00F869F0">
        <w:tc>
          <w:tcPr>
            <w:tcW w:w="2835"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F869F0">
            <w:pPr>
              <w:spacing w:before="240" w:after="240"/>
              <w:rPr>
                <w:rFonts w:ascii="GHEA Grapalat" w:eastAsia="GHEA Grapalat" w:hAnsi="GHEA Grapalat" w:cs="GHEA Grapalat"/>
              </w:rPr>
            </w:pPr>
          </w:p>
        </w:tc>
      </w:tr>
      <w:tr w:rsidR="00F016A2" w:rsidRPr="00FD1EE4" w:rsidTr="00F869F0">
        <w:tc>
          <w:tcPr>
            <w:tcW w:w="2835"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F869F0">
            <w:pPr>
              <w:spacing w:before="240" w:after="240"/>
              <w:rPr>
                <w:rFonts w:ascii="GHEA Grapalat" w:eastAsia="GHEA Grapalat" w:hAnsi="GHEA Grapalat" w:cs="GHEA Grapalat"/>
              </w:rPr>
            </w:pPr>
          </w:p>
        </w:tc>
      </w:tr>
      <w:tr w:rsidR="00F016A2" w:rsidRPr="00FD1EE4" w:rsidTr="00F869F0">
        <w:tc>
          <w:tcPr>
            <w:tcW w:w="2835"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F869F0">
            <w:pPr>
              <w:spacing w:before="240" w:after="240"/>
              <w:rPr>
                <w:rFonts w:ascii="GHEA Grapalat" w:eastAsia="GHEA Grapalat" w:hAnsi="GHEA Grapalat" w:cs="GHEA Grapalat"/>
              </w:rPr>
            </w:pPr>
          </w:p>
        </w:tc>
      </w:tr>
      <w:tr w:rsidR="00F016A2" w:rsidRPr="00FD1EE4" w:rsidTr="00F869F0">
        <w:trPr>
          <w:trHeight w:val="1361"/>
        </w:trPr>
        <w:tc>
          <w:tcPr>
            <w:tcW w:w="2835"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F016A2" w:rsidRPr="00FD1EE4" w:rsidRDefault="00F016A2" w:rsidP="00F869F0">
            <w:pPr>
              <w:spacing w:before="240" w:after="240"/>
              <w:rPr>
                <w:rFonts w:ascii="GHEA Grapalat" w:eastAsia="GHEA Grapalat" w:hAnsi="GHEA Grapalat" w:cs="GHEA Grapalat"/>
              </w:rPr>
            </w:pPr>
          </w:p>
        </w:tc>
      </w:tr>
      <w:tr w:rsidR="00F016A2" w:rsidRPr="00FD1EE4" w:rsidTr="00F869F0">
        <w:tc>
          <w:tcPr>
            <w:tcW w:w="2835"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F869F0">
            <w:pPr>
              <w:spacing w:before="240" w:after="240"/>
              <w:rPr>
                <w:rFonts w:ascii="GHEA Grapalat" w:eastAsia="GHEA Grapalat" w:hAnsi="GHEA Grapalat" w:cs="GHEA Grapalat"/>
              </w:rPr>
            </w:pPr>
          </w:p>
        </w:tc>
      </w:tr>
    </w:tbl>
    <w:p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F869F0">
        <w:tc>
          <w:tcPr>
            <w:tcW w:w="2836"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F016A2" w:rsidRPr="00FD1EE4" w:rsidRDefault="00F016A2" w:rsidP="00F869F0">
            <w:pPr>
              <w:spacing w:before="240" w:after="240"/>
              <w:rPr>
                <w:rFonts w:ascii="GHEA Grapalat" w:eastAsia="GHEA Grapalat" w:hAnsi="GHEA Grapalat" w:cs="GHEA Grapalat"/>
              </w:rPr>
            </w:pPr>
          </w:p>
        </w:tc>
      </w:tr>
      <w:tr w:rsidR="00F016A2" w:rsidRPr="00FD1EE4" w:rsidTr="00F869F0">
        <w:tc>
          <w:tcPr>
            <w:tcW w:w="2836" w:type="dxa"/>
            <w:shd w:val="clear" w:color="auto" w:fill="D9E2F3"/>
            <w:vAlign w:val="center"/>
          </w:tcPr>
          <w:p w:rsidR="00F016A2" w:rsidRPr="00FD1EE4" w:rsidRDefault="00F016A2" w:rsidP="00F869F0">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rsidR="00F016A2" w:rsidRPr="00FD1EE4" w:rsidRDefault="00F3357F" w:rsidP="00F869F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F3357F" w:rsidP="00F869F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F016A2" w:rsidRPr="00CB7DFD"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F869F0">
        <w:tc>
          <w:tcPr>
            <w:tcW w:w="2837"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F016A2" w:rsidRPr="00FD1EE4" w:rsidRDefault="00F016A2" w:rsidP="00F869F0">
            <w:pPr>
              <w:spacing w:before="240" w:after="240"/>
              <w:rPr>
                <w:rFonts w:ascii="GHEA Grapalat" w:eastAsia="GHEA Grapalat" w:hAnsi="GHEA Grapalat" w:cs="GHEA Grapalat"/>
              </w:rPr>
            </w:pPr>
          </w:p>
        </w:tc>
      </w:tr>
      <w:tr w:rsidR="00F016A2" w:rsidRPr="00FD1EE4" w:rsidTr="00F869F0">
        <w:tc>
          <w:tcPr>
            <w:tcW w:w="2837"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F016A2" w:rsidRPr="00FD1EE4" w:rsidRDefault="00F016A2" w:rsidP="00F869F0">
            <w:pPr>
              <w:spacing w:before="240" w:after="240"/>
              <w:rPr>
                <w:rFonts w:ascii="GHEA Grapalat" w:eastAsia="GHEA Grapalat" w:hAnsi="GHEA Grapalat" w:cs="GHEA Grapalat"/>
              </w:rPr>
            </w:pPr>
          </w:p>
        </w:tc>
      </w:tr>
      <w:tr w:rsidR="00F016A2" w:rsidRPr="00FD1EE4" w:rsidTr="00F869F0">
        <w:tc>
          <w:tcPr>
            <w:tcW w:w="2837"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F016A2" w:rsidRPr="00FD1EE4" w:rsidRDefault="00F016A2" w:rsidP="00F869F0">
            <w:pPr>
              <w:spacing w:before="240" w:after="240"/>
              <w:rPr>
                <w:rFonts w:ascii="GHEA Grapalat" w:eastAsia="GHEA Grapalat" w:hAnsi="GHEA Grapalat" w:cs="GHEA Grapalat"/>
              </w:rPr>
            </w:pPr>
          </w:p>
        </w:tc>
      </w:tr>
      <w:tr w:rsidR="00F016A2" w:rsidRPr="00FD1EE4" w:rsidTr="00F869F0">
        <w:tc>
          <w:tcPr>
            <w:tcW w:w="2837" w:type="dxa"/>
            <w:shd w:val="clear" w:color="auto" w:fill="D9E2F3"/>
            <w:vAlign w:val="center"/>
          </w:tcPr>
          <w:p w:rsidR="00F016A2" w:rsidRPr="00FD1EE4" w:rsidRDefault="00F016A2" w:rsidP="00F869F0">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F3357F" w:rsidP="00F869F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F3357F" w:rsidP="00F869F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F869F0">
        <w:tc>
          <w:tcPr>
            <w:tcW w:w="2837" w:type="dxa"/>
            <w:shd w:val="clear" w:color="auto" w:fill="D9E2F3"/>
            <w:vAlign w:val="center"/>
          </w:tcPr>
          <w:p w:rsidR="00F016A2" w:rsidRPr="00B047A2" w:rsidRDefault="00F016A2" w:rsidP="00F869F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FD1EE4" w:rsidRDefault="00F016A2" w:rsidP="00F869F0">
            <w:pPr>
              <w:spacing w:before="240" w:after="240"/>
              <w:rPr>
                <w:rFonts w:ascii="GHEA Grapalat" w:eastAsia="GHEA Grapalat" w:hAnsi="GHEA Grapalat" w:cs="GHEA Grapalat"/>
              </w:rPr>
            </w:pPr>
          </w:p>
        </w:tc>
      </w:tr>
      <w:tr w:rsidR="00F016A2" w:rsidRPr="00FD1EE4" w:rsidTr="00F869F0">
        <w:tc>
          <w:tcPr>
            <w:tcW w:w="2837" w:type="dxa"/>
            <w:shd w:val="clear" w:color="auto" w:fill="D9E2F3"/>
            <w:vAlign w:val="center"/>
          </w:tcPr>
          <w:p w:rsidR="00F016A2" w:rsidRPr="00FD1EE4" w:rsidRDefault="00F016A2" w:rsidP="00F869F0">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F016A2" w:rsidRPr="00FD1EE4" w:rsidRDefault="00F016A2" w:rsidP="00F869F0">
            <w:pPr>
              <w:spacing w:before="240" w:after="240"/>
              <w:rPr>
                <w:rFonts w:ascii="GHEA Grapalat" w:eastAsia="GHEA Grapalat" w:hAnsi="GHEA Grapalat" w:cs="GHEA Grapalat"/>
              </w:rPr>
            </w:pPr>
          </w:p>
        </w:tc>
      </w:tr>
      <w:tr w:rsidR="00F016A2" w:rsidRPr="00FD1EE4" w:rsidTr="00F869F0">
        <w:tc>
          <w:tcPr>
            <w:tcW w:w="2837"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F016A2" w:rsidRPr="00FD1EE4" w:rsidRDefault="00F016A2" w:rsidP="00F869F0">
            <w:pPr>
              <w:spacing w:before="240" w:after="240"/>
              <w:rPr>
                <w:rFonts w:ascii="GHEA Grapalat" w:eastAsia="GHEA Grapalat" w:hAnsi="GHEA Grapalat" w:cs="GHEA Grapalat"/>
              </w:rPr>
            </w:pPr>
          </w:p>
        </w:tc>
      </w:tr>
      <w:tr w:rsidR="00F016A2" w:rsidRPr="00FD1EE4" w:rsidTr="00F869F0">
        <w:tc>
          <w:tcPr>
            <w:tcW w:w="2837" w:type="dxa"/>
            <w:shd w:val="clear" w:color="auto" w:fill="D9E2F3"/>
            <w:vAlign w:val="center"/>
          </w:tcPr>
          <w:p w:rsidR="00F016A2" w:rsidRPr="00FD1EE4" w:rsidRDefault="00F016A2" w:rsidP="00F869F0">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F3357F" w:rsidP="00F869F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F3357F" w:rsidP="00F869F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rPr>
          <w:rFonts w:ascii="GHEA Grapalat" w:eastAsia="GHEA Grapalat" w:hAnsi="GHEA Grapalat" w:cs="GHEA Grapalat"/>
          <w:b/>
        </w:rPr>
      </w:pPr>
      <w:r w:rsidRPr="00FD1EE4">
        <w:rPr>
          <w:rFonts w:ascii="GHEA Grapalat" w:hAnsi="GHEA Grapalat"/>
        </w:rPr>
        <w:br w:type="page"/>
      </w: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F869F0">
        <w:tc>
          <w:tcPr>
            <w:tcW w:w="2836"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F016A2" w:rsidRPr="00FD1EE4" w:rsidRDefault="00F016A2" w:rsidP="00F869F0">
            <w:pPr>
              <w:spacing w:before="240" w:after="240"/>
              <w:rPr>
                <w:rFonts w:ascii="GHEA Grapalat" w:eastAsia="GHEA Grapalat" w:hAnsi="GHEA Grapalat" w:cs="GHEA Grapalat"/>
              </w:rPr>
            </w:pPr>
          </w:p>
        </w:tc>
      </w:tr>
      <w:tr w:rsidR="00F016A2" w:rsidRPr="00FD1EE4" w:rsidTr="00F869F0">
        <w:tc>
          <w:tcPr>
            <w:tcW w:w="2836"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F016A2" w:rsidRPr="00FD1EE4" w:rsidRDefault="00F016A2" w:rsidP="00F869F0">
            <w:pPr>
              <w:spacing w:before="240" w:after="240"/>
              <w:rPr>
                <w:rFonts w:ascii="GHEA Grapalat" w:eastAsia="GHEA Grapalat" w:hAnsi="GHEA Grapalat" w:cs="GHEA Grapalat"/>
              </w:rPr>
            </w:pPr>
          </w:p>
        </w:tc>
      </w:tr>
      <w:tr w:rsidR="00F016A2" w:rsidRPr="00FD1EE4" w:rsidTr="00F869F0">
        <w:tc>
          <w:tcPr>
            <w:tcW w:w="2836"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F869F0">
            <w:pPr>
              <w:spacing w:before="240" w:after="240"/>
              <w:rPr>
                <w:rFonts w:ascii="GHEA Grapalat" w:eastAsia="GHEA Grapalat" w:hAnsi="GHEA Grapalat" w:cs="GHEA Grapalat"/>
              </w:rPr>
            </w:pPr>
          </w:p>
        </w:tc>
      </w:tr>
      <w:tr w:rsidR="00F016A2" w:rsidRPr="00FD1EE4" w:rsidTr="00F869F0">
        <w:tc>
          <w:tcPr>
            <w:tcW w:w="2836"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F869F0">
            <w:pPr>
              <w:spacing w:before="240" w:after="240"/>
              <w:rPr>
                <w:rFonts w:ascii="GHEA Grapalat" w:eastAsia="GHEA Grapalat" w:hAnsi="GHEA Grapalat" w:cs="GHEA Grapalat"/>
              </w:rPr>
            </w:pPr>
          </w:p>
        </w:tc>
      </w:tr>
      <w:tr w:rsidR="00F016A2" w:rsidRPr="00FD1EE4" w:rsidTr="00F869F0">
        <w:tc>
          <w:tcPr>
            <w:tcW w:w="2836"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F016A2" w:rsidRPr="00FD1EE4" w:rsidRDefault="00F016A2" w:rsidP="00F869F0">
            <w:pPr>
              <w:spacing w:before="240" w:after="240"/>
              <w:rPr>
                <w:rFonts w:ascii="GHEA Grapalat" w:eastAsia="GHEA Grapalat" w:hAnsi="GHEA Grapalat" w:cs="GHEA Grapalat"/>
              </w:rPr>
            </w:pPr>
          </w:p>
        </w:tc>
      </w:tr>
      <w:tr w:rsidR="00F016A2" w:rsidRPr="00FD1EE4" w:rsidTr="00F869F0">
        <w:tc>
          <w:tcPr>
            <w:tcW w:w="2836"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F016A2" w:rsidRPr="00FD1EE4" w:rsidRDefault="00F016A2" w:rsidP="00F869F0">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rsidTr="00F869F0">
        <w:tc>
          <w:tcPr>
            <w:tcW w:w="2977"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F016A2" w:rsidRPr="00FD1EE4" w:rsidRDefault="00F016A2" w:rsidP="00F869F0">
            <w:pPr>
              <w:spacing w:before="240" w:after="240"/>
              <w:rPr>
                <w:rFonts w:ascii="GHEA Grapalat" w:eastAsia="GHEA Grapalat" w:hAnsi="GHEA Grapalat" w:cs="GHEA Grapalat"/>
              </w:rPr>
            </w:pPr>
          </w:p>
        </w:tc>
      </w:tr>
      <w:tr w:rsidR="00F016A2" w:rsidRPr="00FD1EE4" w:rsidTr="00F869F0">
        <w:tc>
          <w:tcPr>
            <w:tcW w:w="2977"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F016A2" w:rsidRPr="00FD1EE4" w:rsidRDefault="00F016A2" w:rsidP="00F869F0">
            <w:pPr>
              <w:spacing w:before="240" w:after="240"/>
              <w:rPr>
                <w:rFonts w:ascii="GHEA Grapalat" w:eastAsia="GHEA Grapalat" w:hAnsi="GHEA Grapalat" w:cs="GHEA Grapalat"/>
              </w:rPr>
            </w:pPr>
          </w:p>
        </w:tc>
      </w:tr>
      <w:tr w:rsidR="00F016A2" w:rsidRPr="00FD1EE4" w:rsidTr="00F869F0">
        <w:tc>
          <w:tcPr>
            <w:tcW w:w="2977"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F016A2" w:rsidRPr="00FD1EE4" w:rsidRDefault="00F016A2" w:rsidP="00F869F0">
            <w:pPr>
              <w:spacing w:before="240" w:after="240"/>
              <w:rPr>
                <w:rFonts w:ascii="GHEA Grapalat" w:eastAsia="GHEA Grapalat" w:hAnsi="GHEA Grapalat" w:cs="GHEA Grapalat"/>
              </w:rPr>
            </w:pPr>
          </w:p>
        </w:tc>
      </w:tr>
      <w:tr w:rsidR="00F016A2" w:rsidRPr="00FD1EE4" w:rsidTr="00F869F0">
        <w:tc>
          <w:tcPr>
            <w:tcW w:w="2977"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F016A2" w:rsidRPr="00FD1EE4" w:rsidRDefault="00F016A2" w:rsidP="00F869F0">
            <w:pPr>
              <w:spacing w:before="240" w:after="240"/>
              <w:rPr>
                <w:rFonts w:ascii="GHEA Grapalat" w:eastAsia="GHEA Grapalat" w:hAnsi="GHEA Grapalat" w:cs="GHEA Grapalat"/>
              </w:rPr>
            </w:pPr>
          </w:p>
        </w:tc>
      </w:tr>
      <w:tr w:rsidR="00F016A2" w:rsidRPr="00FD1EE4" w:rsidTr="00F869F0">
        <w:tc>
          <w:tcPr>
            <w:tcW w:w="2977"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F016A2" w:rsidRPr="00FD1EE4" w:rsidRDefault="00F016A2" w:rsidP="00F869F0">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rsidTr="00F869F0">
        <w:tc>
          <w:tcPr>
            <w:tcW w:w="2943"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F016A2" w:rsidRPr="00FD1EE4" w:rsidRDefault="00F016A2" w:rsidP="00F869F0">
            <w:pPr>
              <w:spacing w:before="240" w:after="240"/>
              <w:rPr>
                <w:rFonts w:ascii="GHEA Grapalat" w:eastAsia="GHEA Grapalat" w:hAnsi="GHEA Grapalat" w:cs="GHEA Grapalat"/>
              </w:rPr>
            </w:pPr>
          </w:p>
        </w:tc>
      </w:tr>
      <w:tr w:rsidR="00F016A2" w:rsidRPr="00FD1EE4" w:rsidTr="00F869F0">
        <w:tc>
          <w:tcPr>
            <w:tcW w:w="2943"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F016A2" w:rsidRPr="00FD1EE4" w:rsidRDefault="00F016A2" w:rsidP="00F869F0">
            <w:pPr>
              <w:spacing w:before="240" w:after="240"/>
              <w:rPr>
                <w:rFonts w:ascii="GHEA Grapalat" w:eastAsia="GHEA Grapalat" w:hAnsi="GHEA Grapalat" w:cs="GHEA Grapalat"/>
              </w:rPr>
            </w:pPr>
          </w:p>
        </w:tc>
      </w:tr>
      <w:tr w:rsidR="00F016A2" w:rsidRPr="00FD1EE4" w:rsidTr="00F869F0">
        <w:tc>
          <w:tcPr>
            <w:tcW w:w="2943"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F016A2" w:rsidRPr="00FD1EE4" w:rsidRDefault="00F016A2" w:rsidP="00F869F0">
            <w:pPr>
              <w:spacing w:before="240" w:after="240"/>
              <w:rPr>
                <w:rFonts w:ascii="GHEA Grapalat" w:eastAsia="GHEA Grapalat" w:hAnsi="GHEA Grapalat" w:cs="GHEA Grapalat"/>
              </w:rPr>
            </w:pPr>
          </w:p>
        </w:tc>
      </w:tr>
      <w:tr w:rsidR="00F016A2" w:rsidRPr="00FD1EE4" w:rsidTr="00F869F0">
        <w:tc>
          <w:tcPr>
            <w:tcW w:w="2943"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F016A2" w:rsidRPr="00FD1EE4" w:rsidRDefault="00F016A2" w:rsidP="00F869F0">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rsidTr="00F869F0">
        <w:tc>
          <w:tcPr>
            <w:tcW w:w="2837"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F016A2" w:rsidRPr="00FD1EE4" w:rsidRDefault="00F016A2" w:rsidP="00F869F0">
            <w:pPr>
              <w:spacing w:before="240" w:after="240"/>
              <w:rPr>
                <w:rFonts w:ascii="GHEA Grapalat" w:eastAsia="GHEA Grapalat" w:hAnsi="GHEA Grapalat" w:cs="GHEA Grapalat"/>
              </w:rPr>
            </w:pPr>
          </w:p>
        </w:tc>
      </w:tr>
      <w:tr w:rsidR="00F016A2" w:rsidRPr="00FD1EE4" w:rsidTr="00F869F0">
        <w:tc>
          <w:tcPr>
            <w:tcW w:w="2837"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F016A2" w:rsidRPr="00FD1EE4" w:rsidRDefault="00F016A2" w:rsidP="00F869F0">
            <w:pPr>
              <w:spacing w:before="240" w:after="240"/>
              <w:rPr>
                <w:rFonts w:ascii="GHEA Grapalat" w:eastAsia="GHEA Grapalat" w:hAnsi="GHEA Grapalat" w:cs="GHEA Grapalat"/>
              </w:rPr>
            </w:pPr>
          </w:p>
        </w:tc>
      </w:tr>
      <w:tr w:rsidR="00F016A2" w:rsidRPr="00FD1EE4" w:rsidTr="00F869F0">
        <w:tc>
          <w:tcPr>
            <w:tcW w:w="2837"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FD1EE4" w:rsidRDefault="00F016A2" w:rsidP="00F869F0">
            <w:pPr>
              <w:spacing w:before="240" w:after="240"/>
              <w:rPr>
                <w:rFonts w:ascii="GHEA Grapalat" w:eastAsia="GHEA Grapalat" w:hAnsi="GHEA Grapalat" w:cs="GHEA Grapalat"/>
              </w:rPr>
            </w:pPr>
          </w:p>
        </w:tc>
      </w:tr>
      <w:tr w:rsidR="00F016A2" w:rsidRPr="00FD1EE4" w:rsidTr="00F869F0">
        <w:tc>
          <w:tcPr>
            <w:tcW w:w="2837"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FD1EE4" w:rsidRDefault="00F016A2" w:rsidP="00F869F0">
            <w:pPr>
              <w:spacing w:before="240" w:after="240"/>
              <w:rPr>
                <w:rFonts w:ascii="GHEA Grapalat" w:eastAsia="GHEA Grapalat" w:hAnsi="GHEA Grapalat" w:cs="GHEA Grapalat"/>
              </w:rPr>
            </w:pPr>
          </w:p>
        </w:tc>
      </w:tr>
    </w:tbl>
    <w:p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F869F0">
        <w:trPr>
          <w:trHeight w:val="924"/>
        </w:trPr>
        <w:tc>
          <w:tcPr>
            <w:tcW w:w="9016" w:type="dxa"/>
            <w:gridSpan w:val="2"/>
            <w:vAlign w:val="center"/>
          </w:tcPr>
          <w:p w:rsidR="00F016A2" w:rsidRPr="00FD1EE4" w:rsidRDefault="00F3357F" w:rsidP="00F869F0">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rsidTr="00F869F0">
        <w:trPr>
          <w:trHeight w:val="684"/>
        </w:trPr>
        <w:tc>
          <w:tcPr>
            <w:tcW w:w="4508"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F016A2" w:rsidRPr="00FD1EE4" w:rsidRDefault="00F016A2" w:rsidP="00F869F0">
            <w:pPr>
              <w:spacing w:before="240" w:after="240"/>
              <w:rPr>
                <w:rFonts w:ascii="GHEA Grapalat" w:eastAsia="GHEA Grapalat" w:hAnsi="GHEA Grapalat" w:cs="GHEA Grapalat"/>
              </w:rPr>
            </w:pPr>
          </w:p>
        </w:tc>
      </w:tr>
      <w:tr w:rsidR="00F016A2" w:rsidRPr="00FD1EE4" w:rsidTr="00F869F0">
        <w:trPr>
          <w:trHeight w:val="1282"/>
        </w:trPr>
        <w:tc>
          <w:tcPr>
            <w:tcW w:w="4508"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F016A2" w:rsidRPr="006B364D" w:rsidRDefault="00F3357F" w:rsidP="00F869F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F10CBA" w:rsidRDefault="00F3357F" w:rsidP="00F869F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F869F0">
        <w:tc>
          <w:tcPr>
            <w:tcW w:w="9016" w:type="dxa"/>
            <w:gridSpan w:val="2"/>
            <w:vAlign w:val="center"/>
          </w:tcPr>
          <w:p w:rsidR="00F016A2" w:rsidRPr="00FD1EE4" w:rsidRDefault="00F3357F" w:rsidP="00F869F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rsidTr="00F869F0">
        <w:tc>
          <w:tcPr>
            <w:tcW w:w="9016" w:type="dxa"/>
            <w:gridSpan w:val="2"/>
            <w:vAlign w:val="center"/>
          </w:tcPr>
          <w:p w:rsidR="00F016A2" w:rsidRPr="00FD1EE4" w:rsidRDefault="00F3357F" w:rsidP="00F869F0">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F869F0">
        <w:trPr>
          <w:trHeight w:val="924"/>
        </w:trPr>
        <w:tc>
          <w:tcPr>
            <w:tcW w:w="9016" w:type="dxa"/>
            <w:gridSpan w:val="2"/>
            <w:vAlign w:val="center"/>
          </w:tcPr>
          <w:p w:rsidR="00F016A2" w:rsidRPr="00FD1EE4" w:rsidRDefault="00F3357F" w:rsidP="00F869F0">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rsidTr="00F869F0">
        <w:trPr>
          <w:trHeight w:val="684"/>
        </w:trPr>
        <w:tc>
          <w:tcPr>
            <w:tcW w:w="4508"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F016A2" w:rsidRPr="00FD1EE4" w:rsidRDefault="00F016A2" w:rsidP="00F869F0">
            <w:pPr>
              <w:spacing w:before="240" w:after="240"/>
              <w:rPr>
                <w:rFonts w:ascii="GHEA Grapalat" w:eastAsia="GHEA Grapalat" w:hAnsi="GHEA Grapalat" w:cs="GHEA Grapalat"/>
              </w:rPr>
            </w:pPr>
          </w:p>
        </w:tc>
      </w:tr>
      <w:tr w:rsidR="00F016A2" w:rsidRPr="00FD1EE4" w:rsidTr="00F869F0">
        <w:trPr>
          <w:trHeight w:val="1282"/>
        </w:trPr>
        <w:tc>
          <w:tcPr>
            <w:tcW w:w="4508"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F016A2" w:rsidRPr="00C843BA" w:rsidRDefault="00F3357F" w:rsidP="00F869F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C843BA" w:rsidRDefault="00F3357F" w:rsidP="00F869F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F869F0">
        <w:tc>
          <w:tcPr>
            <w:tcW w:w="9016" w:type="dxa"/>
            <w:gridSpan w:val="2"/>
            <w:vAlign w:val="center"/>
          </w:tcPr>
          <w:p w:rsidR="00F016A2" w:rsidRPr="00FD1EE4" w:rsidRDefault="00F3357F" w:rsidP="00F869F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rsidTr="00F869F0">
        <w:tc>
          <w:tcPr>
            <w:tcW w:w="9016" w:type="dxa"/>
            <w:gridSpan w:val="2"/>
            <w:vAlign w:val="center"/>
          </w:tcPr>
          <w:p w:rsidR="00F016A2" w:rsidRPr="00FD1EE4" w:rsidRDefault="00F3357F" w:rsidP="00F869F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rsidTr="00F869F0">
        <w:tc>
          <w:tcPr>
            <w:tcW w:w="9016" w:type="dxa"/>
            <w:gridSpan w:val="2"/>
            <w:vAlign w:val="center"/>
          </w:tcPr>
          <w:p w:rsidR="00F016A2" w:rsidRPr="00FD1EE4" w:rsidRDefault="00F3357F" w:rsidP="00F869F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rsidTr="00F869F0">
        <w:tc>
          <w:tcPr>
            <w:tcW w:w="9016" w:type="dxa"/>
            <w:gridSpan w:val="2"/>
            <w:vAlign w:val="center"/>
          </w:tcPr>
          <w:p w:rsidR="00F016A2" w:rsidRPr="00FD1EE4" w:rsidRDefault="00F3357F" w:rsidP="00F869F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F869F0">
        <w:tc>
          <w:tcPr>
            <w:tcW w:w="2837"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FD1EE4" w:rsidRDefault="00F016A2" w:rsidP="00F869F0">
            <w:pPr>
              <w:spacing w:before="240" w:after="240"/>
              <w:rPr>
                <w:rFonts w:ascii="GHEA Grapalat" w:eastAsia="GHEA Grapalat" w:hAnsi="GHEA Grapalat" w:cs="GHEA Grapalat"/>
              </w:rPr>
            </w:pPr>
          </w:p>
        </w:tc>
      </w:tr>
      <w:tr w:rsidR="00F016A2" w:rsidRPr="00FD1EE4" w:rsidTr="00F869F0">
        <w:tc>
          <w:tcPr>
            <w:tcW w:w="2837"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lastRenderedPageBreak/>
              <w:t>Осуществление контроля за организацией</w:t>
            </w:r>
          </w:p>
        </w:tc>
        <w:tc>
          <w:tcPr>
            <w:tcW w:w="6180" w:type="dxa"/>
            <w:vAlign w:val="center"/>
          </w:tcPr>
          <w:p w:rsidR="00F016A2" w:rsidRPr="00B23852" w:rsidRDefault="00F3357F" w:rsidP="00F869F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rsidR="00F016A2" w:rsidRPr="00FD1EE4" w:rsidRDefault="00F3357F" w:rsidP="00F869F0">
            <w:pPr>
              <w:rPr>
                <w:rFonts w:ascii="GHEA Grapalat" w:eastAsia="GHEA Grapalat" w:hAnsi="GHEA Grapalat" w:cs="GHEA Grapalat"/>
              </w:rPr>
            </w:pPr>
            <w:sdt>
              <w:sdtPr>
                <w:rPr>
                  <w:rFonts w:ascii="GHEA Grapalat" w:eastAsia="GHEA Grapalat" w:hAnsi="GHEA Grapalat" w:cs="GHEA Grapalat"/>
                </w:rPr>
                <w:id w:val="454287896"/>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rsidTr="00F869F0">
        <w:tc>
          <w:tcPr>
            <w:tcW w:w="2837"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F016A2" w:rsidRPr="005600B4" w:rsidRDefault="00F3357F" w:rsidP="00F869F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rsidR="00F016A2" w:rsidRPr="005600B4" w:rsidRDefault="00F3357F" w:rsidP="00F869F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F869F0">
        <w:tc>
          <w:tcPr>
            <w:tcW w:w="2837"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F016A2" w:rsidRPr="00FD1EE4" w:rsidRDefault="00F016A2" w:rsidP="00F869F0">
            <w:pPr>
              <w:spacing w:before="240" w:after="240"/>
              <w:rPr>
                <w:rFonts w:ascii="GHEA Grapalat" w:eastAsia="GHEA Grapalat" w:hAnsi="GHEA Grapalat" w:cs="GHEA Grapalat"/>
              </w:rPr>
            </w:pPr>
          </w:p>
        </w:tc>
      </w:tr>
      <w:tr w:rsidR="00F016A2" w:rsidRPr="00FD1EE4" w:rsidTr="00F869F0">
        <w:tc>
          <w:tcPr>
            <w:tcW w:w="2837"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F016A2" w:rsidRPr="00FD1EE4" w:rsidRDefault="00F016A2" w:rsidP="00F869F0">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F869F0">
        <w:tc>
          <w:tcPr>
            <w:tcW w:w="2835"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F869F0">
            <w:pPr>
              <w:spacing w:before="240" w:after="240"/>
              <w:rPr>
                <w:rFonts w:ascii="GHEA Grapalat" w:eastAsia="GHEA Grapalat" w:hAnsi="GHEA Grapalat" w:cs="GHEA Grapalat"/>
              </w:rPr>
            </w:pPr>
          </w:p>
        </w:tc>
      </w:tr>
      <w:tr w:rsidR="00F016A2" w:rsidRPr="00FD1EE4" w:rsidTr="00F869F0">
        <w:tc>
          <w:tcPr>
            <w:tcW w:w="2835"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F869F0">
            <w:pPr>
              <w:spacing w:before="240" w:after="240"/>
              <w:rPr>
                <w:rFonts w:ascii="GHEA Grapalat" w:eastAsia="GHEA Grapalat" w:hAnsi="GHEA Grapalat" w:cs="GHEA Grapalat"/>
              </w:rPr>
            </w:pPr>
          </w:p>
        </w:tc>
      </w:tr>
      <w:tr w:rsidR="00F016A2" w:rsidRPr="00FD1EE4" w:rsidTr="00F869F0">
        <w:tc>
          <w:tcPr>
            <w:tcW w:w="2835"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F869F0">
            <w:pPr>
              <w:spacing w:before="240" w:after="240"/>
              <w:rPr>
                <w:rFonts w:ascii="GHEA Grapalat" w:eastAsia="GHEA Grapalat" w:hAnsi="GHEA Grapalat" w:cs="GHEA Grapalat"/>
              </w:rPr>
            </w:pPr>
          </w:p>
        </w:tc>
      </w:tr>
      <w:tr w:rsidR="00F016A2" w:rsidRPr="00FD1EE4" w:rsidTr="00F869F0">
        <w:tc>
          <w:tcPr>
            <w:tcW w:w="2835"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F869F0">
            <w:pPr>
              <w:spacing w:before="240" w:after="240"/>
              <w:rPr>
                <w:rFonts w:ascii="GHEA Grapalat" w:eastAsia="GHEA Grapalat" w:hAnsi="GHEA Grapalat" w:cs="GHEA Grapalat"/>
              </w:rPr>
            </w:pPr>
          </w:p>
        </w:tc>
      </w:tr>
      <w:tr w:rsidR="00F016A2" w:rsidRPr="00FD1EE4" w:rsidTr="00F869F0">
        <w:tc>
          <w:tcPr>
            <w:tcW w:w="2835"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F869F0">
            <w:pPr>
              <w:spacing w:before="240" w:after="240"/>
              <w:rPr>
                <w:rFonts w:ascii="GHEA Grapalat" w:eastAsia="GHEA Grapalat" w:hAnsi="GHEA Grapalat" w:cs="GHEA Grapalat"/>
              </w:rPr>
            </w:pPr>
          </w:p>
        </w:tc>
      </w:tr>
      <w:tr w:rsidR="00F016A2" w:rsidRPr="00FD1EE4" w:rsidTr="00F869F0">
        <w:tc>
          <w:tcPr>
            <w:tcW w:w="2835"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F016A2" w:rsidRPr="00FD1EE4" w:rsidRDefault="00F016A2" w:rsidP="00F869F0">
            <w:pPr>
              <w:spacing w:before="240" w:after="240"/>
              <w:rPr>
                <w:rFonts w:ascii="GHEA Grapalat" w:eastAsia="GHEA Grapalat" w:hAnsi="GHEA Grapalat" w:cs="GHEA Grapalat"/>
              </w:rPr>
            </w:pPr>
          </w:p>
        </w:tc>
      </w:tr>
      <w:tr w:rsidR="00F016A2" w:rsidRPr="00FD1EE4" w:rsidTr="00F869F0">
        <w:tc>
          <w:tcPr>
            <w:tcW w:w="2835"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F869F0">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F869F0">
        <w:trPr>
          <w:trHeight w:val="853"/>
        </w:trPr>
        <w:tc>
          <w:tcPr>
            <w:tcW w:w="2835" w:type="dxa"/>
            <w:vMerge w:val="restart"/>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F016A2" w:rsidRPr="00FD1EE4" w:rsidRDefault="00F016A2" w:rsidP="00F869F0">
            <w:pPr>
              <w:spacing w:before="240" w:after="240"/>
              <w:rPr>
                <w:rFonts w:ascii="GHEA Grapalat" w:eastAsia="GHEA Grapalat" w:hAnsi="GHEA Grapalat" w:cs="GHEA Grapalat"/>
              </w:rPr>
            </w:pPr>
          </w:p>
        </w:tc>
      </w:tr>
      <w:tr w:rsidR="00F016A2" w:rsidRPr="00FD1EE4" w:rsidTr="00F869F0">
        <w:trPr>
          <w:trHeight w:val="850"/>
        </w:trPr>
        <w:tc>
          <w:tcPr>
            <w:tcW w:w="2835" w:type="dxa"/>
            <w:vMerge/>
            <w:shd w:val="clear" w:color="auto" w:fill="D9E2F3"/>
            <w:vAlign w:val="center"/>
          </w:tcPr>
          <w:p w:rsidR="00F016A2" w:rsidRPr="00FD1EE4" w:rsidRDefault="00F016A2" w:rsidP="00F869F0">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F869F0">
            <w:pPr>
              <w:spacing w:before="240" w:after="240"/>
              <w:rPr>
                <w:rFonts w:ascii="GHEA Grapalat" w:eastAsia="GHEA Grapalat" w:hAnsi="GHEA Grapalat" w:cs="GHEA Grapalat"/>
              </w:rPr>
            </w:pPr>
          </w:p>
        </w:tc>
      </w:tr>
      <w:tr w:rsidR="00F016A2" w:rsidRPr="00FD1EE4" w:rsidTr="00F869F0">
        <w:trPr>
          <w:trHeight w:val="850"/>
        </w:trPr>
        <w:tc>
          <w:tcPr>
            <w:tcW w:w="2835" w:type="dxa"/>
            <w:vMerge/>
            <w:shd w:val="clear" w:color="auto" w:fill="D9E2F3"/>
            <w:vAlign w:val="center"/>
          </w:tcPr>
          <w:p w:rsidR="00F016A2" w:rsidRPr="00FD1EE4" w:rsidRDefault="00F016A2" w:rsidP="00F869F0">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F869F0">
            <w:pPr>
              <w:spacing w:before="240" w:after="240"/>
              <w:rPr>
                <w:rFonts w:ascii="GHEA Grapalat" w:eastAsia="GHEA Grapalat" w:hAnsi="GHEA Grapalat" w:cs="GHEA Grapalat"/>
              </w:rPr>
            </w:pPr>
          </w:p>
        </w:tc>
      </w:tr>
      <w:tr w:rsidR="00F016A2" w:rsidRPr="00FD1EE4" w:rsidTr="00F869F0">
        <w:trPr>
          <w:trHeight w:val="850"/>
        </w:trPr>
        <w:tc>
          <w:tcPr>
            <w:tcW w:w="2835" w:type="dxa"/>
            <w:vMerge/>
            <w:shd w:val="clear" w:color="auto" w:fill="D9E2F3"/>
            <w:vAlign w:val="center"/>
          </w:tcPr>
          <w:p w:rsidR="00F016A2" w:rsidRPr="00FD1EE4" w:rsidRDefault="00F016A2" w:rsidP="00F869F0">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F869F0">
            <w:pPr>
              <w:spacing w:before="240" w:after="240"/>
              <w:rPr>
                <w:rFonts w:ascii="GHEA Grapalat" w:eastAsia="GHEA Grapalat" w:hAnsi="GHEA Grapalat" w:cs="GHEA Grapalat"/>
              </w:rPr>
            </w:pPr>
          </w:p>
        </w:tc>
      </w:tr>
      <w:tr w:rsidR="00F016A2" w:rsidRPr="00FD1EE4" w:rsidTr="00F869F0">
        <w:trPr>
          <w:trHeight w:val="850"/>
        </w:trPr>
        <w:tc>
          <w:tcPr>
            <w:tcW w:w="2835" w:type="dxa"/>
            <w:vMerge/>
            <w:shd w:val="clear" w:color="auto" w:fill="D9E2F3"/>
            <w:vAlign w:val="center"/>
          </w:tcPr>
          <w:p w:rsidR="00F016A2" w:rsidRPr="00FD1EE4" w:rsidRDefault="00F016A2" w:rsidP="00F869F0">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F869F0">
            <w:pPr>
              <w:spacing w:before="240" w:after="240"/>
              <w:rPr>
                <w:rFonts w:ascii="GHEA Grapalat" w:eastAsia="GHEA Grapalat" w:hAnsi="GHEA Grapalat" w:cs="GHEA Grapalat"/>
              </w:rPr>
            </w:pPr>
          </w:p>
        </w:tc>
      </w:tr>
    </w:tbl>
    <w:p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F869F0">
        <w:tc>
          <w:tcPr>
            <w:tcW w:w="2835"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F016A2" w:rsidRPr="00FD1EE4" w:rsidRDefault="00F016A2" w:rsidP="00F869F0">
            <w:pPr>
              <w:spacing w:before="240" w:after="240"/>
              <w:rPr>
                <w:rFonts w:ascii="GHEA Grapalat" w:eastAsia="GHEA Grapalat" w:hAnsi="GHEA Grapalat" w:cs="GHEA Grapalat"/>
              </w:rPr>
            </w:pPr>
          </w:p>
        </w:tc>
      </w:tr>
      <w:tr w:rsidR="00F016A2" w:rsidRPr="00FD1EE4" w:rsidTr="00F869F0">
        <w:tc>
          <w:tcPr>
            <w:tcW w:w="2835"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F016A2" w:rsidRPr="00FD1EE4" w:rsidRDefault="00F016A2" w:rsidP="00F869F0">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F016A2" w:rsidRPr="00E61782" w:rsidRDefault="00F016A2" w:rsidP="00E61782">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lastRenderedPageBreak/>
        <w:t>Дополнительные примечания</w:t>
      </w:r>
    </w:p>
    <w:tbl>
      <w:tblPr>
        <w:tblStyle w:val="afe"/>
        <w:tblW w:w="0" w:type="auto"/>
        <w:tblLayout w:type="fixed"/>
        <w:tblLook w:val="04A0" w:firstRow="1" w:lastRow="0" w:firstColumn="1" w:lastColumn="0" w:noHBand="0" w:noVBand="1"/>
      </w:tblPr>
      <w:tblGrid>
        <w:gridCol w:w="9016"/>
      </w:tblGrid>
      <w:tr w:rsidR="00F016A2" w:rsidRPr="00FD1EE4" w:rsidTr="00F869F0">
        <w:tc>
          <w:tcPr>
            <w:tcW w:w="9016" w:type="dxa"/>
            <w:shd w:val="clear" w:color="auto" w:fill="DBE5F1" w:themeFill="accent1" w:themeFillTint="33"/>
          </w:tcPr>
          <w:p w:rsidR="00F016A2" w:rsidRPr="00FD1EE4" w:rsidRDefault="00F016A2" w:rsidP="00F869F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rsidTr="00F869F0">
        <w:trPr>
          <w:trHeight w:val="10187"/>
        </w:trPr>
        <w:tc>
          <w:tcPr>
            <w:tcW w:w="9016" w:type="dxa"/>
          </w:tcPr>
          <w:p w:rsidR="00F016A2" w:rsidRPr="00FD1EE4" w:rsidRDefault="00F016A2" w:rsidP="00F869F0">
            <w:pPr>
              <w:rPr>
                <w:rFonts w:ascii="GHEA Grapalat" w:eastAsia="GHEA Grapalat" w:hAnsi="GHEA Grapalat" w:cs="GHEA Grapalat"/>
                <w:b/>
                <w:color w:val="000000"/>
              </w:rPr>
            </w:pPr>
          </w:p>
        </w:tc>
      </w:tr>
    </w:tbl>
    <w:p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rsidR="00F016A2" w:rsidRDefault="00F016A2" w:rsidP="00F016A2">
      <w:pPr>
        <w:rPr>
          <w:rFonts w:ascii="GHEA Grapalat" w:hAnsi="GHEA Grapalat"/>
          <w:b/>
        </w:rPr>
      </w:pPr>
    </w:p>
    <w:p w:rsidR="00F016A2" w:rsidRDefault="00F016A2" w:rsidP="00F016A2">
      <w:pPr>
        <w:rPr>
          <w:ins w:id="3" w:author="Inesa Kocharyan" w:date="2021-09-01T11:45:00Z"/>
          <w:rFonts w:ascii="GHEA Grapalat" w:hAnsi="GHEA Grapalat"/>
          <w:b/>
        </w:rPr>
      </w:pPr>
    </w:p>
    <w:p w:rsidR="00F016A2" w:rsidRDefault="00F016A2" w:rsidP="00F016A2">
      <w:pPr>
        <w:rPr>
          <w:rFonts w:ascii="GHEA Grapalat" w:hAnsi="GHEA Grapalat"/>
          <w:b/>
        </w:rPr>
      </w:pPr>
      <w:r>
        <w:rPr>
          <w:rFonts w:ascii="GHEA Grapalat" w:hAnsi="GHEA Grapalat"/>
          <w:b/>
        </w:rPr>
        <w:br w:type="page"/>
      </w:r>
    </w:p>
    <w:p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0306ED" w:rsidRDefault="00F016A2" w:rsidP="00F016A2">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0306ED" w:rsidRDefault="00F016A2" w:rsidP="00F016A2">
      <w:pPr>
        <w:pStyle w:val="aff"/>
        <w:numPr>
          <w:ilvl w:val="0"/>
          <w:numId w:val="27"/>
        </w:numPr>
        <w:spacing w:after="200" w:line="360" w:lineRule="auto"/>
        <w:contextualSpacing/>
        <w:jc w:val="both"/>
        <w:rPr>
          <w:rFonts w:ascii="GHEA Grapalat" w:hAnsi="GHEA Grapalat"/>
        </w:rPr>
      </w:pPr>
      <w:r w:rsidRPr="000306ED">
        <w:rPr>
          <w:rFonts w:ascii="GHEA Grapalat" w:hAnsi="GHEA Grapalat"/>
        </w:rPr>
        <w:t xml:space="preserve">в </w:t>
      </w:r>
      <w:proofErr w:type="gramStart"/>
      <w:r w:rsidRPr="000306ED">
        <w:rPr>
          <w:rFonts w:ascii="GHEA Grapalat" w:hAnsi="GHEA Grapalat"/>
        </w:rPr>
        <w:t>подразделе  "</w:t>
      </w:r>
      <w:proofErr w:type="gramEnd"/>
      <w:r w:rsidRPr="000306ED">
        <w:rPr>
          <w:rFonts w:ascii="GHEA Grapalat" w:hAnsi="GHEA Grapalat"/>
        </w:rPr>
        <w:t>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0306ED" w:rsidRDefault="00F016A2" w:rsidP="00F016A2">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0306ED" w:rsidRDefault="00F016A2" w:rsidP="00F016A2">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w:t>
      </w:r>
      <w:r w:rsidRPr="000306ED">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муниципалитета.В</w:t>
      </w:r>
      <w:proofErr w:type="spellEnd"/>
      <w:r w:rsidRPr="000306ED">
        <w:rPr>
          <w:rFonts w:ascii="GHEA Grapalat" w:hAnsi="GHEA Grapalat"/>
        </w:rPr>
        <w:t xml:space="preserve"> этом подразделе заполняются также </w:t>
      </w:r>
      <w:r w:rsidRPr="000306ED">
        <w:rPr>
          <w:rFonts w:ascii="GHEA Grapalat" w:hAnsi="GHEA Grapalat"/>
        </w:rPr>
        <w:lastRenderedPageBreak/>
        <w:t>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lastRenderedPageBreak/>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0306ED">
        <w:rPr>
          <w:rFonts w:ascii="GHEA Grapalat" w:hAnsi="GHEA Grapalat"/>
        </w:rPr>
        <w:t>является  реальным</w:t>
      </w:r>
      <w:proofErr w:type="gramEnd"/>
      <w:r w:rsidRPr="000306ED">
        <w:rPr>
          <w:rFonts w:ascii="GHEA Grapalat" w:hAnsi="GHEA Grapalat"/>
        </w:rPr>
        <w:t xml:space="preserve">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w:t>
      </w:r>
      <w:r w:rsidRPr="000306ED">
        <w:rPr>
          <w:rFonts w:ascii="GHEA Grapalat" w:hAnsi="GHEA Grapalat"/>
        </w:rPr>
        <w:lastRenderedPageBreak/>
        <w:t xml:space="preserve">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w:t>
      </w:r>
      <w:proofErr w:type="gramStart"/>
      <w:r w:rsidRPr="000306ED">
        <w:rPr>
          <w:rFonts w:ascii="GHEA Grapalat" w:hAnsi="GHEA Grapalat"/>
        </w:rPr>
        <w:t>процентов</w:t>
      </w:r>
      <w:proofErr w:type="gramEnd"/>
      <w:r w:rsidRPr="000306ED">
        <w:rPr>
          <w:rFonts w:ascii="GHEA Grapalat" w:hAnsi="GHEA Grapalat"/>
        </w:rPr>
        <w:t xml:space="preserve">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w:t>
      </w:r>
      <w:r w:rsidRPr="000306ED">
        <w:rPr>
          <w:rFonts w:ascii="GHEA Grapalat" w:hAnsi="GHEA Grapalat"/>
        </w:rPr>
        <w:lastRenderedPageBreak/>
        <w:t>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имеющиеся на бирже документы.</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lastRenderedPageBreak/>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lastRenderedPageBreak/>
        <w:t xml:space="preserve">Приложение № </w:t>
      </w:r>
      <w:r w:rsidR="00B048B2" w:rsidRPr="00D3436F">
        <w:rPr>
          <w:rFonts w:ascii="GHEA Grapalat" w:hAnsi="GHEA Grapalat"/>
          <w:b/>
        </w:rPr>
        <w:t>2</w:t>
      </w:r>
    </w:p>
    <w:p w:rsidR="00B2572B" w:rsidRPr="009044F1" w:rsidRDefault="00B2572B" w:rsidP="00B46D58">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BC5C5F">
        <w:rPr>
          <w:rFonts w:ascii="GHEA Grapalat" w:hAnsi="GHEA Grapalat"/>
          <w:i/>
          <w:sz w:val="24"/>
          <w:szCs w:val="24"/>
        </w:rPr>
        <w:t xml:space="preserve">ПВМ-GHAPDZB-22/04        </w:t>
      </w:r>
      <w:r w:rsidR="00971348">
        <w:rPr>
          <w:rFonts w:ascii="GHEA Grapalat" w:hAnsi="GHEA Grapalat"/>
          <w:i/>
          <w:sz w:val="24"/>
          <w:szCs w:val="24"/>
        </w:rPr>
        <w:t xml:space="preserve">    </w:t>
      </w:r>
      <w:r w:rsidR="00B6474B">
        <w:rPr>
          <w:rFonts w:ascii="GHEA Grapalat" w:hAnsi="GHEA Grapalat"/>
          <w:i/>
          <w:sz w:val="24"/>
          <w:szCs w:val="24"/>
        </w:rPr>
        <w:t xml:space="preserve">  </w:t>
      </w:r>
      <w:r w:rsidR="00F3446E">
        <w:rPr>
          <w:rFonts w:ascii="GHEA Grapalat" w:hAnsi="GHEA Grapalat"/>
          <w:i/>
          <w:sz w:val="24"/>
          <w:szCs w:val="24"/>
        </w:rPr>
        <w:t xml:space="preserve">  </w:t>
      </w:r>
      <w:r w:rsidR="00562F87">
        <w:rPr>
          <w:rFonts w:ascii="GHEA Grapalat" w:hAnsi="GHEA Grapalat"/>
          <w:i/>
          <w:sz w:val="24"/>
          <w:szCs w:val="24"/>
        </w:rPr>
        <w:t xml:space="preserve">  </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646FC" w:rsidRPr="008842CE" w:rsidRDefault="00B2572B" w:rsidP="00F3446E">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BC5C5F">
        <w:rPr>
          <w:rFonts w:ascii="GHEA Grapalat" w:hAnsi="GHEA Grapalat"/>
          <w:i/>
        </w:rPr>
        <w:t xml:space="preserve">ПВМ-GHAPDZB-22/04        </w:t>
      </w:r>
      <w:r w:rsidR="00971348">
        <w:rPr>
          <w:rFonts w:ascii="GHEA Grapalat" w:hAnsi="GHEA Grapalat"/>
          <w:i/>
        </w:rPr>
        <w:t xml:space="preserve">    </w:t>
      </w:r>
      <w:r w:rsidR="00B6474B">
        <w:rPr>
          <w:rFonts w:ascii="GHEA Grapalat" w:hAnsi="GHEA Grapalat"/>
          <w:i/>
        </w:rPr>
        <w:t xml:space="preserve">  </w:t>
      </w:r>
      <w:r w:rsidR="00F3446E">
        <w:rPr>
          <w:rFonts w:ascii="GHEA Grapalat" w:hAnsi="GHEA Grapalat"/>
          <w:i/>
        </w:rPr>
        <w:t xml:space="preserve">  </w:t>
      </w:r>
      <w:r w:rsidR="005744FC" w:rsidRPr="009044F1">
        <w:rPr>
          <w:rFonts w:ascii="GHEA Grapalat" w:hAnsi="GHEA Grapalat"/>
        </w:rPr>
        <w:t xml:space="preserve">в </w:t>
      </w:r>
      <w:r w:rsidRPr="009044F1">
        <w:rPr>
          <w:rFonts w:ascii="GHEA Grapalat" w:hAnsi="GHEA Grapalat"/>
        </w:rPr>
        <w:t>том числе проект заключаемого договора</w:t>
      </w:r>
      <w:r w:rsidR="005744FC" w:rsidRPr="005744FC">
        <w:rPr>
          <w:rFonts w:ascii="GHEA Grapalat" w:hAnsi="GHEA Grapalat"/>
        </w:rPr>
        <w:t xml:space="preserve"> </w:t>
      </w:r>
      <w:r w:rsidRPr="005744FC">
        <w:rPr>
          <w:rFonts w:ascii="GHEA Grapalat" w:hAnsi="GHEA Grapalat"/>
        </w:rPr>
        <w:t>___</w:t>
      </w:r>
      <w:r w:rsidR="005744FC" w:rsidRPr="005744FC">
        <w:rPr>
          <w:rFonts w:ascii="GHEA Grapalat" w:hAnsi="GHEA Grapalat"/>
        </w:rPr>
        <w:t>_______________</w:t>
      </w:r>
      <w:r w:rsidR="005744FC">
        <w:rPr>
          <w:rFonts w:ascii="GHEA Grapalat" w:hAnsi="GHEA Grapalat"/>
        </w:rPr>
        <w:t>_</w:t>
      </w:r>
      <w:r w:rsidR="005744FC" w:rsidRPr="005744FC">
        <w:rPr>
          <w:rFonts w:ascii="GHEA Grapalat" w:hAnsi="GHEA Grapalat"/>
        </w:rPr>
        <w:t>________</w:t>
      </w:r>
      <w:r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12"/>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E31E5" w:rsidRDefault="003E31E5">
      <w:pPr>
        <w:rPr>
          <w:rFonts w:ascii="GHEA Grapalat" w:hAnsi="GHEA Grapalat"/>
          <w:i/>
          <w:sz w:val="22"/>
          <w:szCs w:val="22"/>
        </w:rPr>
      </w:pPr>
    </w:p>
    <w:p w:rsidR="00BF3696" w:rsidRDefault="00BF3696">
      <w:pPr>
        <w:rPr>
          <w:rFonts w:ascii="GHEA Grapalat" w:hAnsi="GHEA Grapalat"/>
          <w:i/>
          <w:sz w:val="22"/>
          <w:szCs w:val="22"/>
        </w:rPr>
      </w:pPr>
      <w:r>
        <w:rPr>
          <w:rFonts w:ascii="GHEA Grapalat" w:hAnsi="GHEA Grapalat"/>
          <w:i/>
          <w:sz w:val="22"/>
          <w:szCs w:val="22"/>
        </w:rPr>
        <w:br w:type="page"/>
      </w:r>
    </w:p>
    <w:p w:rsidR="003D2FE2" w:rsidRPr="00DE2AE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3428" w:rsidRPr="00DE2AE3">
        <w:rPr>
          <w:rFonts w:ascii="GHEA Grapalat" w:hAnsi="GHEA Grapalat"/>
          <w:i/>
          <w:sz w:val="22"/>
          <w:szCs w:val="22"/>
        </w:rPr>
        <w:t>2</w:t>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к Приглашению на открытый конкурс</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BC5C5F">
        <w:rPr>
          <w:rFonts w:ascii="GHEA Grapalat" w:hAnsi="GHEA Grapalat"/>
          <w:i/>
        </w:rPr>
        <w:t xml:space="preserve">ПВМ-GHAPDZB-22/04        </w:t>
      </w:r>
      <w:r w:rsidR="00971348">
        <w:rPr>
          <w:rFonts w:ascii="GHEA Grapalat" w:hAnsi="GHEA Grapalat"/>
          <w:i/>
        </w:rPr>
        <w:t xml:space="preserve">    </w:t>
      </w:r>
      <w:r w:rsidR="00B6474B">
        <w:rPr>
          <w:rFonts w:ascii="GHEA Grapalat" w:hAnsi="GHEA Grapalat"/>
          <w:i/>
        </w:rPr>
        <w:t xml:space="preserve">  </w:t>
      </w:r>
      <w:r w:rsidR="00F3446E">
        <w:rPr>
          <w:rFonts w:ascii="GHEA Grapalat" w:hAnsi="GHEA Grapalat"/>
          <w:i/>
        </w:rPr>
        <w:t xml:space="preserve">  </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398"/>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13"/>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w:t>
      </w:r>
      <w:r w:rsidR="00562F87" w:rsidRPr="00562F87">
        <w:rPr>
          <w:rFonts w:ascii="GHEA Grapalat" w:hAnsi="GHEA Grapalat"/>
          <w:i/>
        </w:rPr>
        <w:t xml:space="preserve"> </w:t>
      </w:r>
      <w:r w:rsidR="00BC5C5F">
        <w:rPr>
          <w:rFonts w:ascii="GHEA Grapalat" w:hAnsi="GHEA Grapalat"/>
          <w:i/>
        </w:rPr>
        <w:t xml:space="preserve">ПВМ-GHAPDZB-22/04        </w:t>
      </w:r>
      <w:r w:rsidR="00971348">
        <w:rPr>
          <w:rFonts w:ascii="GHEA Grapalat" w:hAnsi="GHEA Grapalat"/>
          <w:i/>
        </w:rPr>
        <w:t xml:space="preserve">    </w:t>
      </w:r>
      <w:r w:rsidR="00B6474B">
        <w:rPr>
          <w:rFonts w:ascii="GHEA Grapalat" w:hAnsi="GHEA Grapalat"/>
          <w:i/>
        </w:rPr>
        <w:t xml:space="preserve">  </w:t>
      </w:r>
      <w:r w:rsidR="00F3446E">
        <w:rPr>
          <w:rFonts w:ascii="GHEA Grapalat" w:hAnsi="GHEA Grapalat"/>
          <w:i/>
        </w:rPr>
        <w:t xml:space="preserve">  </w:t>
      </w:r>
      <w:r w:rsidRPr="00B138F3">
        <w:rPr>
          <w:rFonts w:ascii="GHEA Grapalat" w:hAnsi="GHEA Grapalat"/>
          <w:sz w:val="22"/>
          <w:szCs w:val="22"/>
        </w:rPr>
        <w:t>*.</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proofErr w:type="spellStart"/>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w:t>
      </w:r>
      <w:r w:rsidRPr="00B138F3">
        <w:rPr>
          <w:rFonts w:ascii="GHEA Grapalat" w:hAnsi="GHEA Grapalat"/>
          <w:sz w:val="22"/>
          <w:szCs w:val="22"/>
        </w:rPr>
        <w:lastRenderedPageBreak/>
        <w:t>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w:t>
      </w:r>
      <w:proofErr w:type="gramStart"/>
      <w:r w:rsidRPr="00B138F3">
        <w:rPr>
          <w:rFonts w:ascii="GHEA Grapalat" w:hAnsi="GHEA Grapalat"/>
          <w:sz w:val="22"/>
          <w:szCs w:val="22"/>
        </w:rPr>
        <w:t>представления</w:t>
      </w:r>
      <w:proofErr w:type="gramEnd"/>
      <w:r w:rsidRPr="00B138F3">
        <w:rPr>
          <w:rFonts w:ascii="GHEA Grapalat" w:hAnsi="GHEA Grapalat"/>
          <w:sz w:val="22"/>
          <w:szCs w:val="22"/>
        </w:rPr>
        <w:t xml:space="preserve">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lastRenderedPageBreak/>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5E0B12">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FD0E2F">
              <w:rPr>
                <w:rFonts w:ascii="GHEA Grapalat" w:hAnsi="GHEA Grapalat"/>
              </w:rPr>
              <w:t xml:space="preserve"> </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E94078" w:rsidRDefault="00C3421C" w:rsidP="005E0B12">
            <w:pPr>
              <w:widowControl w:val="0"/>
              <w:tabs>
                <w:tab w:val="left" w:pos="855"/>
              </w:tabs>
              <w:spacing w:after="160"/>
              <w:ind w:left="360"/>
              <w:rPr>
                <w:rFonts w:ascii="Sylfaen" w:hAnsi="Sylfaen"/>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FD0E2F">
              <w:rPr>
                <w:rFonts w:ascii="GHEA Grapalat" w:hAnsi="GHEA Grapalat"/>
              </w:rPr>
              <w:t xml:space="preserve"> </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5E0B12">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r w:rsidR="00FD0E2F">
              <w:rPr>
                <w:rFonts w:ascii="GHEA Grapalat" w:hAnsi="GHEA Grapalat"/>
              </w:rPr>
              <w:t xml:space="preserve"> </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lastRenderedPageBreak/>
              <w:t>22.б.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jc w:val="right"/>
              <w:rPr>
                <w:rFonts w:ascii="GHEA Grapalat" w:hAnsi="GHEA Grapalat" w:cs="Tahoma"/>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lastRenderedPageBreak/>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акцепта указанной суммы, который </w:t>
            </w:r>
            <w:r w:rsidRPr="00B138F3">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обслуживающей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38F3">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8B1233" w:rsidRPr="00B138F3">
        <w:rPr>
          <w:rFonts w:ascii="GHEA Grapalat" w:hAnsi="GHEA Grapalat"/>
          <w:i/>
        </w:rPr>
        <w:t>открытый конкурс</w:t>
      </w:r>
      <w:r w:rsidRPr="00B138F3">
        <w:rPr>
          <w:rFonts w:ascii="GHEA Grapalat" w:hAnsi="GHEA Grapalat"/>
          <w:i/>
        </w:rPr>
        <w:br/>
        <w:t xml:space="preserve">под кодом </w:t>
      </w:r>
      <w:r w:rsidR="00BC5C5F">
        <w:rPr>
          <w:rFonts w:ascii="GHEA Grapalat" w:hAnsi="GHEA Grapalat"/>
          <w:i/>
        </w:rPr>
        <w:t xml:space="preserve">ПВМ-GHAPDZB-22/04        </w:t>
      </w:r>
      <w:r w:rsidR="00971348">
        <w:rPr>
          <w:rFonts w:ascii="GHEA Grapalat" w:hAnsi="GHEA Grapalat"/>
          <w:i/>
        </w:rPr>
        <w:t xml:space="preserve">    </w:t>
      </w:r>
      <w:r w:rsidR="00B6474B">
        <w:rPr>
          <w:rFonts w:ascii="GHEA Grapalat" w:hAnsi="GHEA Grapalat"/>
          <w:i/>
        </w:rPr>
        <w:t xml:space="preserve">  </w:t>
      </w:r>
      <w:r w:rsidR="00FD0E2F">
        <w:rPr>
          <w:rFonts w:ascii="GHEA Grapalat" w:hAnsi="GHEA Grapalat"/>
          <w:i/>
        </w:rPr>
        <w:t xml:space="preserve">  </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4397"/>
      </w:tblGrid>
      <w:tr w:rsidR="00FF3DE9" w:rsidRPr="00B138F3" w:rsidTr="00DE2AE3">
        <w:tc>
          <w:tcPr>
            <w:tcW w:w="4786" w:type="dxa"/>
          </w:tcPr>
          <w:p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14"/>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w:t>
      </w:r>
      <w:proofErr w:type="gramStart"/>
      <w:r w:rsidRPr="00B138F3">
        <w:rPr>
          <w:rFonts w:ascii="GHEA Grapalat" w:hAnsi="GHEA Grapalat"/>
        </w:rPr>
        <w:t>представления</w:t>
      </w:r>
      <w:proofErr w:type="gramEnd"/>
      <w:r w:rsidRPr="00B138F3">
        <w:rPr>
          <w:rFonts w:ascii="GHEA Grapalat" w:hAnsi="GHEA Grapalat"/>
        </w:rPr>
        <w:t xml:space="preserve">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lastRenderedPageBreak/>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5E0B12">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FD0E2F">
              <w:rPr>
                <w:rFonts w:ascii="GHEA Grapalat" w:hAnsi="GHEA Grapalat" w:cs="Arial"/>
                <w:sz w:val="20"/>
                <w:szCs w:val="20"/>
              </w:rPr>
              <w:t xml:space="preserve"> </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5E0B12">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FD0E2F">
              <w:t xml:space="preserve"> </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5E0B12">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r w:rsidR="00FD0E2F">
              <w:rPr>
                <w:rFonts w:ascii="GHEA Grapalat" w:hAnsi="GHEA Grapalat"/>
              </w:rPr>
              <w:t xml:space="preserve"> </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FD0E2F">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r w:rsidR="00FD0E2F">
              <w:rPr>
                <w:rFonts w:ascii="GHEA Grapalat" w:hAnsi="GHEA Grapalat"/>
              </w:rPr>
              <w:t xml:space="preserve"> </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lastRenderedPageBreak/>
              <w:t>22.б.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jc w:val="right"/>
              <w:rPr>
                <w:rFonts w:ascii="GHEA Grapalat" w:hAnsi="GHEA Grapalat" w:cs="Tahoma"/>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lastRenderedPageBreak/>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акцепта указанной суммы, который </w:t>
            </w:r>
            <w:r w:rsidRPr="00B138F3">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обслуживающей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38F3">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A943A0" w:rsidRDefault="00A943A0">
      <w:pPr>
        <w:rPr>
          <w:rFonts w:ascii="GHEA Grapalat" w:hAnsi="GHEA Grapalat"/>
          <w:b/>
        </w:rPr>
      </w:pPr>
      <w:r>
        <w:rPr>
          <w:rFonts w:ascii="GHEA Grapalat" w:hAnsi="GHEA Grapalat"/>
          <w:b/>
        </w:rPr>
        <w:lastRenderedPageBreak/>
        <w:br w:type="page"/>
      </w:r>
    </w:p>
    <w:p w:rsidR="00071D1C" w:rsidRPr="00B138F3" w:rsidRDefault="00B2572B"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rsidR="00071D1C" w:rsidRPr="00B138F3" w:rsidRDefault="00071D1C"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BC5C5F">
        <w:rPr>
          <w:rFonts w:ascii="GHEA Grapalat" w:hAnsi="GHEA Grapalat"/>
          <w:i/>
          <w:sz w:val="24"/>
          <w:szCs w:val="24"/>
        </w:rPr>
        <w:t xml:space="preserve">ПВМ-GHAPDZB-22/04        </w:t>
      </w:r>
      <w:r w:rsidR="00971348">
        <w:rPr>
          <w:rFonts w:ascii="GHEA Grapalat" w:hAnsi="GHEA Grapalat"/>
          <w:i/>
          <w:sz w:val="24"/>
          <w:szCs w:val="24"/>
        </w:rPr>
        <w:t xml:space="preserve">    </w:t>
      </w:r>
      <w:r w:rsidR="00B6474B">
        <w:rPr>
          <w:rFonts w:ascii="GHEA Grapalat" w:hAnsi="GHEA Grapalat"/>
          <w:i/>
          <w:sz w:val="24"/>
          <w:szCs w:val="24"/>
        </w:rPr>
        <w:t xml:space="preserve">  </w:t>
      </w:r>
      <w:r w:rsidR="00FD0E2F">
        <w:rPr>
          <w:rFonts w:ascii="GHEA Grapalat" w:hAnsi="GHEA Grapalat"/>
          <w:i/>
          <w:sz w:val="24"/>
          <w:szCs w:val="24"/>
        </w:rPr>
        <w:t xml:space="preserve">  </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7"/>
        <w:gridCol w:w="453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Отказываться от товара в случае </w:t>
      </w:r>
      <w:proofErr w:type="spellStart"/>
      <w:r w:rsidRPr="00B138F3">
        <w:rPr>
          <w:rFonts w:ascii="GHEA Grapalat" w:hAnsi="GHEA Grapalat"/>
        </w:rPr>
        <w:t>непоставки</w:t>
      </w:r>
      <w:proofErr w:type="spellEnd"/>
      <w:r w:rsidRPr="00B138F3">
        <w:rPr>
          <w:rFonts w:ascii="GHEA Grapalat" w:hAnsi="GHEA Grapalat"/>
        </w:rPr>
        <w:t xml:space="preserve">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w:t>
      </w:r>
      <w:r w:rsidRPr="00B138F3">
        <w:rPr>
          <w:rFonts w:ascii="GHEA Grapalat" w:hAnsi="GHEA Grapalat"/>
        </w:rPr>
        <w:lastRenderedPageBreak/>
        <w:t xml:space="preserve">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 xml:space="preserve">требовать восполнения </w:t>
      </w:r>
      <w:proofErr w:type="spellStart"/>
      <w:r w:rsidRPr="00B138F3">
        <w:rPr>
          <w:rFonts w:ascii="GHEA Grapalat" w:hAnsi="GHEA Grapalat"/>
        </w:rPr>
        <w:t>недопереданного</w:t>
      </w:r>
      <w:proofErr w:type="spellEnd"/>
      <w:r w:rsidRPr="00B138F3">
        <w:rPr>
          <w:rFonts w:ascii="GHEA Grapalat" w:hAnsi="GHEA Grapalat"/>
        </w:rPr>
        <w:t xml:space="preserve">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_________</w:t>
      </w:r>
      <w:r w:rsidRPr="00B138F3">
        <w:rPr>
          <w:rFonts w:ascii="GHEA Grapalat" w:hAnsi="GHEA Grapalat"/>
        </w:rPr>
        <w:t>___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lastRenderedPageBreak/>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w:t>
      </w:r>
      <w:r w:rsidRPr="00B138F3">
        <w:rPr>
          <w:rFonts w:ascii="GHEA Grapalat" w:hAnsi="GHEA Grapalat"/>
        </w:rPr>
        <w:lastRenderedPageBreak/>
        <w:t xml:space="preserve">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 xml:space="preserve">________ </w:t>
      </w:r>
      <w:proofErr w:type="spellStart"/>
      <w:r w:rsidRPr="00B138F3">
        <w:rPr>
          <w:rFonts w:ascii="GHEA Grapalat" w:hAnsi="GHEA Grapalat"/>
        </w:rPr>
        <w:t>драмов</w:t>
      </w:r>
      <w:proofErr w:type="spellEnd"/>
      <w:r w:rsidRPr="00B138F3">
        <w:rPr>
          <w:rFonts w:ascii="GHEA Grapalat" w:hAnsi="GHEA Grapalat"/>
        </w:rPr>
        <w:t xml:space="preserve"> Республики Армения, включая НДС</w:t>
      </w:r>
      <w:r w:rsidR="00D043FA" w:rsidRPr="00B138F3">
        <w:rPr>
          <w:rStyle w:val="af6"/>
          <w:rFonts w:ascii="GHEA Grapalat" w:hAnsi="GHEA Grapalat"/>
        </w:rPr>
        <w:footnoteReference w:customMarkFollows="1" w:id="15"/>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Покупатель перечи</w:t>
      </w:r>
      <w:r w:rsidR="00C45B20" w:rsidRPr="00B138F3">
        <w:rPr>
          <w:rFonts w:ascii="GHEA Grapalat" w:hAnsi="GHEA Grapalat"/>
        </w:rPr>
        <w:t>сляет сумму в размере до ______</w:t>
      </w:r>
      <w:r w:rsidRPr="00B138F3">
        <w:rPr>
          <w:rFonts w:ascii="GHEA Grapalat" w:hAnsi="GHEA Grapalat"/>
        </w:rPr>
        <w:t xml:space="preserve">_________ </w:t>
      </w:r>
      <w:proofErr w:type="spellStart"/>
      <w:r w:rsidRPr="00B138F3">
        <w:rPr>
          <w:rFonts w:ascii="GHEA Grapalat" w:hAnsi="GHEA Grapalat"/>
        </w:rPr>
        <w:t>драмов</w:t>
      </w:r>
      <w:proofErr w:type="spellEnd"/>
      <w:r w:rsidRPr="00B138F3">
        <w:rPr>
          <w:rFonts w:ascii="GHEA Grapalat" w:hAnsi="GHEA Grapalat"/>
        </w:rPr>
        <w:t xml:space="preserve">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B138F3">
        <w:rPr>
          <w:rFonts w:ascii="GHEA Grapalat" w:hAnsi="GHEA Grapalat"/>
        </w:rPr>
        <w:t xml:space="preserve">При этом до полного погашения предоплаты платежи </w:t>
      </w:r>
      <w:r w:rsidR="00EC00EF" w:rsidRPr="00750E05">
        <w:rPr>
          <w:rFonts w:ascii="GHEA Grapalat" w:hAnsi="GHEA Grapalat"/>
        </w:rPr>
        <w:t>Продавцу</w:t>
      </w:r>
      <w:r w:rsidR="0072587C" w:rsidRPr="00750E05">
        <w:rPr>
          <w:rFonts w:ascii="GHEA Grapalat" w:hAnsi="GHEA Grapalat"/>
        </w:rPr>
        <w:t xml:space="preserve"> не</w:t>
      </w:r>
      <w:r w:rsidR="0072587C" w:rsidRPr="00B138F3">
        <w:rPr>
          <w:rFonts w:ascii="GHEA Grapalat" w:hAnsi="GHEA Grapalat"/>
        </w:rPr>
        <w:t xml:space="preserve"> производятся.</w:t>
      </w:r>
      <w:r w:rsidR="003C61D5" w:rsidRPr="00B138F3">
        <w:rPr>
          <w:rStyle w:val="af6"/>
          <w:rFonts w:ascii="GHEA Grapalat" w:hAnsi="GHEA Grapalat"/>
        </w:rPr>
        <w:footnoteReference w:customMarkFollows="1" w:id="16"/>
        <w:t>18</w:t>
      </w:r>
      <w:r w:rsidR="00C45B20" w:rsidRPr="00B138F3">
        <w:rPr>
          <w:rFonts w:ascii="GHEA Grapalat" w:hAnsi="GHEA Grapalat"/>
        </w:rPr>
        <w:t>.</w:t>
      </w:r>
    </w:p>
    <w:p w:rsidR="00071D1C" w:rsidRDefault="00071D1C" w:rsidP="00B46D58">
      <w:pPr>
        <w:widowControl w:val="0"/>
        <w:tabs>
          <w:tab w:val="left" w:pos="1134"/>
        </w:tabs>
        <w:spacing w:after="160"/>
        <w:ind w:firstLine="567"/>
        <w:jc w:val="both"/>
        <w:rPr>
          <w:rFonts w:ascii="GHEA Grapalat" w:hAnsi="GHEA Grapalat"/>
          <w:lang w:val="hy-AM"/>
        </w:rPr>
      </w:pPr>
      <w:r w:rsidRPr="00B138F3">
        <w:rPr>
          <w:rFonts w:ascii="GHEA Grapalat" w:hAnsi="GHEA Grapalat"/>
        </w:rPr>
        <w:lastRenderedPageBreak/>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1515B8">
        <w:rPr>
          <w:rFonts w:ascii="GHEA Grapalat" w:hAnsi="GHEA Grapalat"/>
        </w:rPr>
        <w:t>в течение месяцев</w:t>
      </w:r>
      <w:r w:rsidR="0044370A" w:rsidRPr="00CF61D6">
        <w:rPr>
          <w:rFonts w:ascii="GHEA Grapalat" w:hAnsi="GHEA Grapalat"/>
        </w:rPr>
        <w:t>, предусмотренных</w:t>
      </w:r>
      <w:r w:rsidR="0044370A"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00C45B20" w:rsidRPr="00B138F3">
        <w:rPr>
          <w:rFonts w:ascii="Courier New" w:hAnsi="Courier New" w:cs="Courier New"/>
          <w:lang w:val="en-US"/>
        </w:rPr>
        <w:t> </w:t>
      </w:r>
      <w:r w:rsidRPr="00B138F3">
        <w:rPr>
          <w:rFonts w:ascii="GHEA Grapalat" w:hAnsi="GHEA Grapalat"/>
        </w:rPr>
        <w:t xml:space="preserve">не позднее чем </w:t>
      </w:r>
      <w:proofErr w:type="gramStart"/>
      <w:r w:rsidRPr="00B138F3">
        <w:rPr>
          <w:rFonts w:ascii="GHEA Grapalat" w:hAnsi="GHEA Grapalat"/>
        </w:rPr>
        <w:t xml:space="preserve">до </w:t>
      </w:r>
      <w:r w:rsidR="001762F4">
        <w:rPr>
          <w:rFonts w:ascii="GHEA Grapalat" w:hAnsi="GHEA Grapalat"/>
        </w:rPr>
        <w:t xml:space="preserve"> ---</w:t>
      </w:r>
      <w:proofErr w:type="gramEnd"/>
      <w:r w:rsidR="0044370A" w:rsidRPr="00B138F3">
        <w:rPr>
          <w:rFonts w:ascii="GHEA Grapalat" w:hAnsi="GHEA Grapalat"/>
        </w:rPr>
        <w:t>ого</w:t>
      </w:r>
      <w:r w:rsidR="0044370A">
        <w:rPr>
          <w:rFonts w:ascii="GHEA Grapalat" w:hAnsi="GHEA Grapalat"/>
          <w:lang w:val="hy-AM"/>
        </w:rPr>
        <w:t xml:space="preserve"> </w:t>
      </w:r>
      <w:r w:rsidRPr="00B138F3">
        <w:rPr>
          <w:rFonts w:ascii="GHEA Grapalat" w:hAnsi="GHEA Grapalat"/>
        </w:rPr>
        <w:t xml:space="preserve">декабря данного года. </w:t>
      </w:r>
    </w:p>
    <w:p w:rsidR="00232E31" w:rsidRPr="001762F4" w:rsidRDefault="00232E31" w:rsidP="00B46D58">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Для товаров, являющихся основным средством, гарантийным сроком устанавливается _____</w:t>
      </w:r>
      <w:r w:rsidR="00C45B20" w:rsidRPr="00B138F3">
        <w:rPr>
          <w:rFonts w:ascii="GHEA Grapalat" w:hAnsi="GHEA Grapalat"/>
        </w:rPr>
        <w:t>________</w:t>
      </w:r>
      <w:r w:rsidRPr="00B138F3">
        <w:rPr>
          <w:rFonts w:ascii="GHEA Grapalat" w:hAnsi="GHEA Grapalat"/>
        </w:rPr>
        <w:t>___ календарных дней со дня, следующего за днем принятия товара Покупателем.</w:t>
      </w:r>
      <w:r w:rsidR="00AA7117" w:rsidRPr="00B138F3">
        <w:rPr>
          <w:rFonts w:ascii="GHEA Grapalat" w:hAnsi="GHEA Grapalat"/>
        </w:rPr>
        <w:t xml:space="preserve"> </w:t>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af6"/>
          <w:rFonts w:ascii="GHEA Grapalat" w:hAnsi="GHEA Grapalat"/>
        </w:rPr>
        <w:footnoteReference w:customMarkFollows="1" w:id="17"/>
        <w:t>19</w:t>
      </w:r>
      <w:r w:rsidRPr="00B138F3">
        <w:rPr>
          <w:rFonts w:ascii="GHEA Grapalat" w:hAnsi="GHEA Grapalat"/>
        </w:rPr>
        <w:t>.</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w:t>
      </w:r>
      <w:r>
        <w:rPr>
          <w:rFonts w:ascii="GHEA Grapalat" w:hAnsi="GHEA Grapalat"/>
        </w:rPr>
        <w:lastRenderedPageBreak/>
        <w:t xml:space="preserve">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af6"/>
          <w:rFonts w:ascii="GHEA Grapalat" w:hAnsi="GHEA Grapalat"/>
        </w:rPr>
        <w:footnoteReference w:customMarkFollows="1" w:id="18"/>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af6"/>
          <w:rFonts w:ascii="GHEA Grapalat" w:hAnsi="GHEA Grapalat"/>
        </w:rPr>
        <w:footnoteReference w:customMarkFollows="1" w:id="19"/>
        <w:t>21</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w:t>
      </w:r>
      <w:r w:rsidRPr="00B138F3">
        <w:rPr>
          <w:rFonts w:ascii="GHEA Grapalat" w:hAnsi="GHEA Grapalat"/>
        </w:rPr>
        <w:lastRenderedPageBreak/>
        <w:t>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rPr>
          <w:rFonts w:ascii="GHEA Grapalat" w:hAnsi="GHEA Grapalat"/>
        </w:rPr>
        <w:t>незаключения</w:t>
      </w:r>
      <w:proofErr w:type="spellEnd"/>
      <w:r w:rsidRPr="00B138F3">
        <w:rPr>
          <w:rFonts w:ascii="GHEA Grapalat" w:hAnsi="GHEA Grapalat"/>
        </w:rPr>
        <w:t xml:space="preserve">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20"/>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21"/>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proofErr w:type="gramStart"/>
      <w:r w:rsidRPr="00B138F3">
        <w:rPr>
          <w:rFonts w:ascii="GHEA Grapalat" w:hAnsi="GHEA Grapalat"/>
        </w:rPr>
        <w:t>товара</w:t>
      </w:r>
      <w:r w:rsidR="005A3009" w:rsidRPr="00B138F3">
        <w:rPr>
          <w:rFonts w:ascii="GHEA Grapalat" w:hAnsi="GHEA Grapalat"/>
        </w:rPr>
        <w:t>,а</w:t>
      </w:r>
      <w:proofErr w:type="spellEnd"/>
      <w:proofErr w:type="gramEnd"/>
      <w:r w:rsidR="005A3009" w:rsidRPr="00B138F3">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 xml:space="preserve">следующего за опубликованием уведомления дня, </w:t>
      </w:r>
      <w:r w:rsidRPr="00B138F3">
        <w:rPr>
          <w:rFonts w:ascii="GHEA Grapalat" w:hAnsi="GHEA Grapalat"/>
          <w:spacing w:val="-6"/>
        </w:rPr>
        <w:lastRenderedPageBreak/>
        <w:t>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 xml:space="preserve">Споры, возникшие в связи с договором, разрешаются путем переговоров. В случае </w:t>
      </w:r>
      <w:proofErr w:type="spellStart"/>
      <w:r w:rsidRPr="00B138F3">
        <w:rPr>
          <w:rFonts w:ascii="GHEA Grapalat" w:hAnsi="GHEA Grapalat"/>
          <w:spacing w:val="-6"/>
        </w:rPr>
        <w:t>недостижения</w:t>
      </w:r>
      <w:proofErr w:type="spellEnd"/>
      <w:r w:rsidRPr="00B138F3">
        <w:rPr>
          <w:rFonts w:ascii="GHEA Grapalat" w:hAnsi="GHEA Grapalat"/>
          <w:spacing w:val="-6"/>
        </w:rPr>
        <w:t xml:space="preserve">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974EA8"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 xml:space="preserve">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w:t>
      </w:r>
      <w:proofErr w:type="spellStart"/>
      <w:r w:rsidR="003839FF" w:rsidRPr="00974EA8">
        <w:rPr>
          <w:rFonts w:ascii="GHEA Grapalat" w:hAnsi="GHEA Grapalat"/>
        </w:rPr>
        <w:t>двадцатипя</w:t>
      </w:r>
      <w:r w:rsidRPr="00974EA8">
        <w:rPr>
          <w:rFonts w:ascii="GHEA Grapalat" w:hAnsi="GHEA Grapalat"/>
        </w:rPr>
        <w:t>тикратный</w:t>
      </w:r>
      <w:proofErr w:type="spellEnd"/>
      <w:r w:rsidRPr="00974EA8">
        <w:rPr>
          <w:rFonts w:ascii="GHEA Grapalat" w:hAnsi="GHEA Grapalat"/>
        </w:rPr>
        <w:t xml:space="preserve"> размер базовой единицы закупок, то Покупателем будет </w:t>
      </w:r>
      <w:proofErr w:type="spellStart"/>
      <w:r w:rsidRPr="00974EA8">
        <w:rPr>
          <w:rFonts w:ascii="GHEA Grapalat" w:hAnsi="GHEA Grapalat"/>
        </w:rPr>
        <w:t>заключенo</w:t>
      </w:r>
      <w:proofErr w:type="spellEnd"/>
      <w:r w:rsidRPr="00974EA8">
        <w:rPr>
          <w:rFonts w:ascii="GHEA Grapalat" w:hAnsi="GHEA Grapalat"/>
        </w:rPr>
        <w:t xml:space="preserve"> соглашение в случае, если </w:t>
      </w:r>
      <w:r w:rsidR="009673B8" w:rsidRPr="00974EA8">
        <w:rPr>
          <w:rFonts w:ascii="GHEA Grapalat" w:hAnsi="GHEA Grapalat"/>
        </w:rPr>
        <w:t xml:space="preserve">представленные </w:t>
      </w:r>
      <w:r w:rsidRPr="00974EA8">
        <w:rPr>
          <w:rFonts w:ascii="GHEA Grapalat" w:hAnsi="GHEA Grapalat"/>
        </w:rPr>
        <w:t xml:space="preserve">Продавцом в виде неустойки </w:t>
      </w:r>
      <w:r w:rsidR="009673B8" w:rsidRPr="00974EA8">
        <w:rPr>
          <w:rFonts w:ascii="GHEA Grapalat" w:hAnsi="GHEA Grapalat"/>
        </w:rPr>
        <w:t xml:space="preserve">обеспечения квалификации и </w:t>
      </w:r>
      <w:r w:rsidRPr="00974EA8">
        <w:rPr>
          <w:rFonts w:ascii="GHEA Grapalat" w:hAnsi="GHEA Grapalat"/>
        </w:rPr>
        <w:t>договора в размере предусмот</w:t>
      </w:r>
      <w:r w:rsidR="008707D8" w:rsidRPr="00974EA8">
        <w:rPr>
          <w:rFonts w:ascii="GHEA Grapalat" w:hAnsi="GHEA Grapalat"/>
        </w:rPr>
        <w:t>ренных финансовых средств заменяю</w:t>
      </w:r>
      <w:r w:rsidRPr="00974EA8">
        <w:rPr>
          <w:rFonts w:ascii="GHEA Grapalat" w:hAnsi="GHEA Grapalat"/>
        </w:rPr>
        <w:t xml:space="preserve">тся гарантией или наличными деньгами, с учетом требований абзаца "б" подпункта </w:t>
      </w:r>
      <w:r w:rsidR="000B33B2" w:rsidRPr="00974EA8">
        <w:rPr>
          <w:rFonts w:ascii="GHEA Grapalat" w:hAnsi="GHEA Grapalat"/>
        </w:rPr>
        <w:t xml:space="preserve">17 </w:t>
      </w:r>
      <w:r w:rsidRPr="00974EA8">
        <w:rPr>
          <w:rFonts w:ascii="GHEA Grapalat" w:hAnsi="GHEA Grapalat"/>
        </w:rPr>
        <w:t xml:space="preserve">пункта 32 Приложения № </w:t>
      </w:r>
      <w:r w:rsidR="006E50E4" w:rsidRPr="00974EA8">
        <w:rPr>
          <w:rFonts w:ascii="GHEA Grapalat" w:hAnsi="GHEA Grapalat"/>
        </w:rPr>
        <w:t>1</w:t>
      </w:r>
      <w:r w:rsidR="006E50E4" w:rsidRPr="00974EA8">
        <w:rPr>
          <w:rFonts w:ascii="GHEA Grapalat" w:hAnsi="GHEA Grapalat"/>
          <w:lang w:val="hy-AM"/>
        </w:rPr>
        <w:t xml:space="preserve"> </w:t>
      </w:r>
      <w:r w:rsidRPr="00974EA8">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proofErr w:type="gramStart"/>
      <w:r w:rsidR="00CD7A4F" w:rsidRPr="00974EA8">
        <w:rPr>
          <w:rFonts w:ascii="GHEA Grapalat" w:hAnsi="GHEA Grapalat"/>
        </w:rPr>
        <w:t xml:space="preserve">обеспечений квалификации и </w:t>
      </w:r>
      <w:r w:rsidRPr="00974EA8">
        <w:rPr>
          <w:rFonts w:ascii="GHEA Grapalat" w:hAnsi="GHEA Grapalat"/>
        </w:rPr>
        <w:t>договора</w:t>
      </w:r>
      <w:proofErr w:type="gramEnd"/>
      <w:r w:rsidRPr="00974EA8">
        <w:rPr>
          <w:rFonts w:ascii="GHEA Grapalat" w:hAnsi="GHEA Grapalat"/>
        </w:rPr>
        <w:t xml:space="preserve"> </w:t>
      </w:r>
      <w:r w:rsidR="00CD7A4F" w:rsidRPr="00974EA8">
        <w:rPr>
          <w:rFonts w:ascii="GHEA Grapalat" w:hAnsi="GHEA Grapalat"/>
        </w:rPr>
        <w:t xml:space="preserve">представленных </w:t>
      </w:r>
      <w:r w:rsidRPr="00974EA8">
        <w:rPr>
          <w:rFonts w:ascii="GHEA Grapalat" w:hAnsi="GHEA Grapalat"/>
        </w:rPr>
        <w:t xml:space="preserve">в виде неустойки, также представляет Покупателю </w:t>
      </w:r>
      <w:r w:rsidR="00CD7A4F" w:rsidRPr="00974EA8">
        <w:rPr>
          <w:rFonts w:ascii="GHEA Grapalat" w:hAnsi="GHEA Grapalat"/>
        </w:rPr>
        <w:t xml:space="preserve">новые обеспечения </w:t>
      </w:r>
      <w:r w:rsidRPr="00974EA8">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974EA8">
        <w:rPr>
          <w:rStyle w:val="af6"/>
          <w:rFonts w:ascii="GHEA Grapalat" w:hAnsi="GHEA Grapalat"/>
        </w:rPr>
        <w:footnoteReference w:customMarkFollows="1" w:id="22"/>
        <w:t>24</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F3446E" w:rsidRDefault="00071D1C" w:rsidP="00B46D58">
            <w:pPr>
              <w:widowControl w:val="0"/>
              <w:spacing w:after="160"/>
              <w:jc w:val="center"/>
            </w:pPr>
            <w:r w:rsidRPr="00F3446E">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lastRenderedPageBreak/>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0811C1">
          <w:footerReference w:type="default" r:id="rId9"/>
          <w:footnotePr>
            <w:pos w:val="beneathText"/>
          </w:footnotePr>
          <w:pgSz w:w="11906" w:h="16838" w:code="9"/>
          <w:pgMar w:top="993" w:right="1418" w:bottom="1418" w:left="1418"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23"/>
        <w:t>*</w:t>
      </w:r>
    </w:p>
    <w:p w:rsidR="00071D1C" w:rsidRPr="00B138F3" w:rsidRDefault="00071D1C" w:rsidP="00B46D58">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64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0"/>
        <w:gridCol w:w="1274"/>
        <w:gridCol w:w="1426"/>
        <w:gridCol w:w="1551"/>
        <w:gridCol w:w="3544"/>
        <w:gridCol w:w="517"/>
        <w:gridCol w:w="656"/>
        <w:gridCol w:w="1382"/>
        <w:gridCol w:w="1080"/>
        <w:gridCol w:w="901"/>
        <w:gridCol w:w="42"/>
        <w:gridCol w:w="1234"/>
        <w:gridCol w:w="802"/>
        <w:gridCol w:w="953"/>
      </w:tblGrid>
      <w:tr w:rsidR="00B138F3" w:rsidRPr="00B138F3" w:rsidTr="00945A57">
        <w:trPr>
          <w:trHeight w:val="508"/>
          <w:jc w:val="center"/>
        </w:trPr>
        <w:tc>
          <w:tcPr>
            <w:tcW w:w="16442" w:type="dxa"/>
            <w:gridSpan w:val="14"/>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FB6E4C" w:rsidRPr="00B138F3" w:rsidTr="00945A57">
        <w:trPr>
          <w:trHeight w:val="529"/>
          <w:jc w:val="center"/>
        </w:trPr>
        <w:tc>
          <w:tcPr>
            <w:tcW w:w="1080" w:type="dxa"/>
            <w:vMerge w:val="restart"/>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1274" w:type="dxa"/>
            <w:vMerge w:val="restart"/>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426" w:type="dxa"/>
            <w:vMerge w:val="restart"/>
            <w:vAlign w:val="center"/>
          </w:tcPr>
          <w:p w:rsidR="00071D1C" w:rsidRPr="00B138F3" w:rsidRDefault="001D0249" w:rsidP="00B64ECA">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1551" w:type="dxa"/>
            <w:vMerge w:val="restart"/>
            <w:vAlign w:val="center"/>
          </w:tcPr>
          <w:p w:rsidR="00071D1C" w:rsidRPr="00B138F3" w:rsidRDefault="00A205BF" w:rsidP="00B64ECA">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sidRPr="00B138F3">
              <w:rPr>
                <w:rFonts w:ascii="GHEA Grapalat" w:hAnsi="GHEA Grapalat"/>
                <w:sz w:val="16"/>
                <w:szCs w:val="16"/>
              </w:rPr>
              <w:t>марка</w:t>
            </w:r>
            <w:r w:rsidR="00317BD2">
              <w:rPr>
                <w:rFonts w:ascii="GHEA Grapalat" w:hAnsi="GHEA Grapalat"/>
                <w:sz w:val="16"/>
                <w:szCs w:val="16"/>
                <w:lang w:val="hy-AM"/>
              </w:rPr>
              <w:t xml:space="preserve"> </w:t>
            </w:r>
            <w:r w:rsidR="00CC6362" w:rsidRPr="00B138F3">
              <w:rPr>
                <w:rFonts w:ascii="GHEA Grapalat" w:hAnsi="GHEA Grapalat"/>
                <w:sz w:val="16"/>
                <w:szCs w:val="16"/>
              </w:rPr>
              <w:t xml:space="preserve">и </w:t>
            </w:r>
            <w:r w:rsidR="009F06BA" w:rsidRPr="00B138F3">
              <w:rPr>
                <w:rFonts w:ascii="GHEA Grapalat" w:hAnsi="GHEA Grapalat"/>
                <w:sz w:val="16"/>
                <w:szCs w:val="16"/>
              </w:rPr>
              <w:t xml:space="preserve">наименование производителя </w:t>
            </w:r>
            <w:r w:rsidR="00B64ECA">
              <w:rPr>
                <w:rStyle w:val="af6"/>
                <w:rFonts w:ascii="GHEA Grapalat" w:hAnsi="GHEA Grapalat"/>
                <w:sz w:val="16"/>
                <w:szCs w:val="16"/>
              </w:rPr>
              <w:footnoteReference w:customMarkFollows="1" w:id="24"/>
              <w:t>**</w:t>
            </w:r>
          </w:p>
        </w:tc>
        <w:tc>
          <w:tcPr>
            <w:tcW w:w="3544" w:type="dxa"/>
            <w:vMerge w:val="restart"/>
            <w:vAlign w:val="center"/>
          </w:tcPr>
          <w:p w:rsidR="00071D1C" w:rsidRPr="00B138F3" w:rsidRDefault="00071D1C" w:rsidP="00B46D58">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1173" w:type="dxa"/>
            <w:gridSpan w:val="2"/>
            <w:vMerge w:val="restart"/>
            <w:vAlign w:val="center"/>
          </w:tcPr>
          <w:p w:rsidR="00071D1C" w:rsidRPr="00B138F3" w:rsidRDefault="00071D1C" w:rsidP="00B46D58">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382" w:type="dxa"/>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цена единицы/</w:t>
            </w:r>
            <w:proofErr w:type="spellStart"/>
            <w:r w:rsidRPr="00B138F3">
              <w:rPr>
                <w:rFonts w:ascii="GHEA Grapalat" w:hAnsi="GHEA Grapalat"/>
                <w:sz w:val="16"/>
                <w:szCs w:val="16"/>
              </w:rPr>
              <w:t>драмов</w:t>
            </w:r>
            <w:proofErr w:type="spellEnd"/>
            <w:r w:rsidRPr="00B138F3">
              <w:rPr>
                <w:rFonts w:ascii="GHEA Grapalat" w:hAnsi="GHEA Grapalat"/>
                <w:sz w:val="16"/>
                <w:szCs w:val="16"/>
              </w:rPr>
              <w:t xml:space="preserve"> РА</w:t>
            </w:r>
          </w:p>
        </w:tc>
        <w:tc>
          <w:tcPr>
            <w:tcW w:w="1080" w:type="dxa"/>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общая цена/</w:t>
            </w:r>
            <w:proofErr w:type="spellStart"/>
            <w:r w:rsidRPr="00B138F3">
              <w:rPr>
                <w:rFonts w:ascii="GHEA Grapalat" w:hAnsi="GHEA Grapalat"/>
                <w:sz w:val="16"/>
                <w:szCs w:val="16"/>
              </w:rPr>
              <w:t>драмов</w:t>
            </w:r>
            <w:proofErr w:type="spellEnd"/>
            <w:r w:rsidRPr="00B138F3">
              <w:rPr>
                <w:rFonts w:ascii="GHEA Grapalat" w:hAnsi="GHEA Grapalat"/>
                <w:sz w:val="16"/>
                <w:szCs w:val="16"/>
              </w:rPr>
              <w:t xml:space="preserve"> РА</w:t>
            </w:r>
          </w:p>
        </w:tc>
        <w:tc>
          <w:tcPr>
            <w:tcW w:w="901" w:type="dxa"/>
            <w:vMerge w:val="restart"/>
            <w:vAlign w:val="center"/>
          </w:tcPr>
          <w:p w:rsidR="00071D1C" w:rsidRPr="00B138F3" w:rsidRDefault="00071D1C" w:rsidP="00B46D58">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3031" w:type="dxa"/>
            <w:gridSpan w:val="4"/>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поставки</w:t>
            </w:r>
          </w:p>
        </w:tc>
      </w:tr>
      <w:tr w:rsidR="00FB6E4C" w:rsidRPr="00B138F3" w:rsidTr="00945A57">
        <w:trPr>
          <w:trHeight w:val="1075"/>
          <w:jc w:val="center"/>
        </w:trPr>
        <w:tc>
          <w:tcPr>
            <w:tcW w:w="1080" w:type="dxa"/>
            <w:vMerge/>
            <w:vAlign w:val="center"/>
          </w:tcPr>
          <w:p w:rsidR="00071D1C" w:rsidRPr="00B138F3" w:rsidRDefault="00071D1C" w:rsidP="00B46D58">
            <w:pPr>
              <w:widowControl w:val="0"/>
              <w:jc w:val="center"/>
              <w:rPr>
                <w:rFonts w:ascii="GHEA Grapalat" w:hAnsi="GHEA Grapalat"/>
                <w:sz w:val="16"/>
                <w:szCs w:val="16"/>
              </w:rPr>
            </w:pPr>
          </w:p>
        </w:tc>
        <w:tc>
          <w:tcPr>
            <w:tcW w:w="1274" w:type="dxa"/>
            <w:vMerge/>
            <w:vAlign w:val="center"/>
          </w:tcPr>
          <w:p w:rsidR="00071D1C" w:rsidRPr="00B138F3" w:rsidRDefault="00071D1C" w:rsidP="00B46D58">
            <w:pPr>
              <w:widowControl w:val="0"/>
              <w:jc w:val="center"/>
              <w:rPr>
                <w:rFonts w:ascii="GHEA Grapalat" w:hAnsi="GHEA Grapalat"/>
                <w:sz w:val="16"/>
                <w:szCs w:val="16"/>
              </w:rPr>
            </w:pPr>
          </w:p>
        </w:tc>
        <w:tc>
          <w:tcPr>
            <w:tcW w:w="1426" w:type="dxa"/>
            <w:vMerge/>
            <w:vAlign w:val="center"/>
          </w:tcPr>
          <w:p w:rsidR="00071D1C" w:rsidRPr="00B138F3" w:rsidRDefault="00071D1C" w:rsidP="00B46D58">
            <w:pPr>
              <w:widowControl w:val="0"/>
              <w:jc w:val="center"/>
              <w:rPr>
                <w:rFonts w:ascii="GHEA Grapalat" w:hAnsi="GHEA Grapalat"/>
                <w:sz w:val="16"/>
                <w:szCs w:val="16"/>
              </w:rPr>
            </w:pPr>
          </w:p>
        </w:tc>
        <w:tc>
          <w:tcPr>
            <w:tcW w:w="1551" w:type="dxa"/>
            <w:vMerge/>
            <w:vAlign w:val="center"/>
          </w:tcPr>
          <w:p w:rsidR="00071D1C" w:rsidRPr="00B138F3" w:rsidRDefault="00071D1C" w:rsidP="00B46D58">
            <w:pPr>
              <w:widowControl w:val="0"/>
              <w:jc w:val="center"/>
              <w:rPr>
                <w:rFonts w:ascii="GHEA Grapalat" w:hAnsi="GHEA Grapalat"/>
                <w:sz w:val="16"/>
                <w:szCs w:val="16"/>
              </w:rPr>
            </w:pPr>
          </w:p>
        </w:tc>
        <w:tc>
          <w:tcPr>
            <w:tcW w:w="3544" w:type="dxa"/>
            <w:vMerge/>
            <w:vAlign w:val="center"/>
          </w:tcPr>
          <w:p w:rsidR="00071D1C" w:rsidRPr="00B138F3" w:rsidRDefault="00071D1C" w:rsidP="00B46D58">
            <w:pPr>
              <w:widowControl w:val="0"/>
              <w:jc w:val="center"/>
              <w:rPr>
                <w:rFonts w:ascii="GHEA Grapalat" w:hAnsi="GHEA Grapalat"/>
                <w:sz w:val="16"/>
                <w:szCs w:val="16"/>
              </w:rPr>
            </w:pPr>
          </w:p>
        </w:tc>
        <w:tc>
          <w:tcPr>
            <w:tcW w:w="1173" w:type="dxa"/>
            <w:gridSpan w:val="2"/>
            <w:vMerge/>
            <w:vAlign w:val="center"/>
          </w:tcPr>
          <w:p w:rsidR="00071D1C" w:rsidRPr="00B138F3" w:rsidRDefault="00071D1C" w:rsidP="00B46D58">
            <w:pPr>
              <w:widowControl w:val="0"/>
              <w:jc w:val="center"/>
              <w:rPr>
                <w:rFonts w:ascii="GHEA Grapalat" w:hAnsi="GHEA Grapalat"/>
                <w:sz w:val="16"/>
                <w:szCs w:val="16"/>
              </w:rPr>
            </w:pPr>
          </w:p>
        </w:tc>
        <w:tc>
          <w:tcPr>
            <w:tcW w:w="1382" w:type="dxa"/>
            <w:vMerge/>
            <w:vAlign w:val="center"/>
          </w:tcPr>
          <w:p w:rsidR="00071D1C" w:rsidRPr="00B138F3" w:rsidRDefault="00071D1C" w:rsidP="00B46D58">
            <w:pPr>
              <w:widowControl w:val="0"/>
              <w:jc w:val="center"/>
              <w:rPr>
                <w:rFonts w:ascii="GHEA Grapalat" w:hAnsi="GHEA Grapalat"/>
                <w:sz w:val="16"/>
                <w:szCs w:val="16"/>
              </w:rPr>
            </w:pPr>
          </w:p>
        </w:tc>
        <w:tc>
          <w:tcPr>
            <w:tcW w:w="1080" w:type="dxa"/>
            <w:vMerge/>
            <w:vAlign w:val="center"/>
          </w:tcPr>
          <w:p w:rsidR="00071D1C" w:rsidRPr="00B138F3" w:rsidRDefault="00071D1C" w:rsidP="00B46D58">
            <w:pPr>
              <w:widowControl w:val="0"/>
              <w:jc w:val="center"/>
              <w:rPr>
                <w:rFonts w:ascii="GHEA Grapalat" w:hAnsi="GHEA Grapalat"/>
                <w:sz w:val="16"/>
                <w:szCs w:val="16"/>
              </w:rPr>
            </w:pPr>
          </w:p>
        </w:tc>
        <w:tc>
          <w:tcPr>
            <w:tcW w:w="901" w:type="dxa"/>
            <w:vMerge/>
            <w:vAlign w:val="center"/>
          </w:tcPr>
          <w:p w:rsidR="00071D1C" w:rsidRPr="00B138F3" w:rsidRDefault="00071D1C" w:rsidP="00B46D58">
            <w:pPr>
              <w:widowControl w:val="0"/>
              <w:jc w:val="center"/>
              <w:rPr>
                <w:rFonts w:ascii="GHEA Grapalat" w:hAnsi="GHEA Grapalat"/>
                <w:sz w:val="16"/>
                <w:szCs w:val="16"/>
              </w:rPr>
            </w:pPr>
          </w:p>
        </w:tc>
        <w:tc>
          <w:tcPr>
            <w:tcW w:w="1276" w:type="dxa"/>
            <w:gridSpan w:val="2"/>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802" w:type="dxa"/>
            <w:vAlign w:val="center"/>
          </w:tcPr>
          <w:p w:rsidR="00071D1C" w:rsidRPr="00B138F3" w:rsidRDefault="00071D1C" w:rsidP="00B46D58">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953" w:type="dxa"/>
            <w:vAlign w:val="center"/>
          </w:tcPr>
          <w:p w:rsidR="00700C81" w:rsidRPr="00B138F3" w:rsidRDefault="005646FC" w:rsidP="00B46D58">
            <w:pPr>
              <w:widowControl w:val="0"/>
              <w:ind w:left="-132" w:right="-129"/>
              <w:jc w:val="center"/>
              <w:rPr>
                <w:rFonts w:ascii="GHEA Grapalat" w:hAnsi="GHEA Grapalat"/>
                <w:sz w:val="16"/>
                <w:szCs w:val="16"/>
                <w:lang w:val="en-US"/>
              </w:rPr>
            </w:pPr>
            <w:r w:rsidRPr="00B138F3">
              <w:rPr>
                <w:rFonts w:ascii="GHEA Grapalat" w:hAnsi="GHEA Grapalat"/>
                <w:sz w:val="16"/>
                <w:szCs w:val="16"/>
              </w:rPr>
              <w:t>с</w:t>
            </w:r>
            <w:r w:rsidR="00700C81" w:rsidRPr="00B138F3">
              <w:rPr>
                <w:rFonts w:ascii="GHEA Grapalat" w:hAnsi="GHEA Grapalat"/>
                <w:sz w:val="16"/>
                <w:szCs w:val="16"/>
              </w:rPr>
              <w:t>рок</w:t>
            </w:r>
            <w:r w:rsidR="005A57B8" w:rsidRPr="00B138F3">
              <w:rPr>
                <w:rStyle w:val="af6"/>
                <w:rFonts w:ascii="GHEA Grapalat" w:hAnsi="GHEA Grapalat"/>
                <w:sz w:val="16"/>
                <w:szCs w:val="16"/>
              </w:rPr>
              <w:footnoteReference w:customMarkFollows="1" w:id="25"/>
              <w:t>***</w:t>
            </w:r>
          </w:p>
        </w:tc>
      </w:tr>
      <w:tr w:rsidR="009F7704" w:rsidRPr="00B138F3" w:rsidTr="00945A57">
        <w:trPr>
          <w:trHeight w:val="1075"/>
          <w:jc w:val="center"/>
        </w:trPr>
        <w:tc>
          <w:tcPr>
            <w:tcW w:w="1080" w:type="dxa"/>
            <w:vAlign w:val="center"/>
          </w:tcPr>
          <w:p w:rsidR="009F7704" w:rsidRPr="00B138F3" w:rsidRDefault="009F7704" w:rsidP="00B46D58">
            <w:pPr>
              <w:widowControl w:val="0"/>
              <w:jc w:val="center"/>
              <w:rPr>
                <w:rFonts w:ascii="GHEA Grapalat" w:hAnsi="GHEA Grapalat"/>
                <w:sz w:val="16"/>
                <w:szCs w:val="16"/>
              </w:rPr>
            </w:pPr>
          </w:p>
        </w:tc>
        <w:tc>
          <w:tcPr>
            <w:tcW w:w="1274" w:type="dxa"/>
            <w:vAlign w:val="center"/>
          </w:tcPr>
          <w:p w:rsidR="009F7704" w:rsidRPr="00B138F3" w:rsidRDefault="009F7704" w:rsidP="00B46D58">
            <w:pPr>
              <w:widowControl w:val="0"/>
              <w:jc w:val="center"/>
              <w:rPr>
                <w:rFonts w:ascii="GHEA Grapalat" w:hAnsi="GHEA Grapalat"/>
                <w:sz w:val="16"/>
                <w:szCs w:val="16"/>
              </w:rPr>
            </w:pPr>
          </w:p>
        </w:tc>
        <w:tc>
          <w:tcPr>
            <w:tcW w:w="1426" w:type="dxa"/>
            <w:vAlign w:val="center"/>
          </w:tcPr>
          <w:p w:rsidR="009F7704" w:rsidRPr="00B138F3" w:rsidRDefault="009F7704" w:rsidP="00B46D58">
            <w:pPr>
              <w:widowControl w:val="0"/>
              <w:jc w:val="center"/>
              <w:rPr>
                <w:rFonts w:ascii="GHEA Grapalat" w:hAnsi="GHEA Grapalat"/>
                <w:sz w:val="16"/>
                <w:szCs w:val="16"/>
              </w:rPr>
            </w:pPr>
          </w:p>
        </w:tc>
        <w:tc>
          <w:tcPr>
            <w:tcW w:w="1551" w:type="dxa"/>
            <w:vAlign w:val="center"/>
          </w:tcPr>
          <w:p w:rsidR="009F7704" w:rsidRPr="00B138F3" w:rsidRDefault="009F7704" w:rsidP="00B46D58">
            <w:pPr>
              <w:widowControl w:val="0"/>
              <w:jc w:val="center"/>
              <w:rPr>
                <w:rFonts w:ascii="GHEA Grapalat" w:hAnsi="GHEA Grapalat"/>
                <w:sz w:val="16"/>
                <w:szCs w:val="16"/>
              </w:rPr>
            </w:pPr>
          </w:p>
        </w:tc>
        <w:tc>
          <w:tcPr>
            <w:tcW w:w="3544" w:type="dxa"/>
            <w:vAlign w:val="center"/>
          </w:tcPr>
          <w:p w:rsidR="009F7704" w:rsidRPr="00B138F3" w:rsidRDefault="009F7704" w:rsidP="00B46D58">
            <w:pPr>
              <w:widowControl w:val="0"/>
              <w:jc w:val="center"/>
              <w:rPr>
                <w:rFonts w:ascii="GHEA Grapalat" w:hAnsi="GHEA Grapalat"/>
                <w:sz w:val="16"/>
                <w:szCs w:val="16"/>
              </w:rPr>
            </w:pPr>
          </w:p>
        </w:tc>
        <w:tc>
          <w:tcPr>
            <w:tcW w:w="1173" w:type="dxa"/>
            <w:gridSpan w:val="2"/>
            <w:vAlign w:val="center"/>
          </w:tcPr>
          <w:p w:rsidR="009F7704" w:rsidRPr="00B138F3" w:rsidRDefault="009F7704" w:rsidP="00B46D58">
            <w:pPr>
              <w:widowControl w:val="0"/>
              <w:jc w:val="center"/>
              <w:rPr>
                <w:rFonts w:ascii="GHEA Grapalat" w:hAnsi="GHEA Grapalat"/>
                <w:sz w:val="16"/>
                <w:szCs w:val="16"/>
              </w:rPr>
            </w:pPr>
          </w:p>
        </w:tc>
        <w:tc>
          <w:tcPr>
            <w:tcW w:w="1382" w:type="dxa"/>
            <w:vAlign w:val="center"/>
          </w:tcPr>
          <w:p w:rsidR="009F7704" w:rsidRPr="00B138F3" w:rsidRDefault="009F7704" w:rsidP="00B46D58">
            <w:pPr>
              <w:widowControl w:val="0"/>
              <w:jc w:val="center"/>
              <w:rPr>
                <w:rFonts w:ascii="GHEA Grapalat" w:hAnsi="GHEA Grapalat"/>
                <w:sz w:val="16"/>
                <w:szCs w:val="16"/>
              </w:rPr>
            </w:pPr>
          </w:p>
        </w:tc>
        <w:tc>
          <w:tcPr>
            <w:tcW w:w="1080" w:type="dxa"/>
            <w:vAlign w:val="center"/>
          </w:tcPr>
          <w:p w:rsidR="009F7704" w:rsidRPr="00B138F3" w:rsidRDefault="009F7704" w:rsidP="00B46D58">
            <w:pPr>
              <w:widowControl w:val="0"/>
              <w:jc w:val="center"/>
              <w:rPr>
                <w:rFonts w:ascii="GHEA Grapalat" w:hAnsi="GHEA Grapalat"/>
                <w:sz w:val="16"/>
                <w:szCs w:val="16"/>
              </w:rPr>
            </w:pPr>
          </w:p>
        </w:tc>
        <w:tc>
          <w:tcPr>
            <w:tcW w:w="901" w:type="dxa"/>
            <w:vAlign w:val="center"/>
          </w:tcPr>
          <w:p w:rsidR="009F7704" w:rsidRPr="00B138F3" w:rsidRDefault="009F7704" w:rsidP="00B46D58">
            <w:pPr>
              <w:widowControl w:val="0"/>
              <w:jc w:val="center"/>
              <w:rPr>
                <w:rFonts w:ascii="GHEA Grapalat" w:hAnsi="GHEA Grapalat"/>
                <w:sz w:val="16"/>
                <w:szCs w:val="16"/>
              </w:rPr>
            </w:pPr>
          </w:p>
        </w:tc>
        <w:tc>
          <w:tcPr>
            <w:tcW w:w="1276" w:type="dxa"/>
            <w:gridSpan w:val="2"/>
            <w:vAlign w:val="center"/>
          </w:tcPr>
          <w:p w:rsidR="009F7704" w:rsidRPr="00B138F3" w:rsidRDefault="009F7704" w:rsidP="00B46D58">
            <w:pPr>
              <w:widowControl w:val="0"/>
              <w:ind w:left="-108" w:right="-108"/>
              <w:jc w:val="center"/>
              <w:rPr>
                <w:rFonts w:ascii="GHEA Grapalat" w:hAnsi="GHEA Grapalat"/>
                <w:sz w:val="16"/>
                <w:szCs w:val="16"/>
              </w:rPr>
            </w:pPr>
          </w:p>
        </w:tc>
        <w:tc>
          <w:tcPr>
            <w:tcW w:w="802" w:type="dxa"/>
            <w:vAlign w:val="center"/>
          </w:tcPr>
          <w:p w:rsidR="009F7704" w:rsidRPr="00B138F3" w:rsidRDefault="009F7704" w:rsidP="00B46D58">
            <w:pPr>
              <w:widowControl w:val="0"/>
              <w:ind w:left="-46" w:right="-84"/>
              <w:jc w:val="center"/>
              <w:rPr>
                <w:rFonts w:ascii="GHEA Grapalat" w:hAnsi="GHEA Grapalat"/>
                <w:sz w:val="16"/>
                <w:szCs w:val="16"/>
              </w:rPr>
            </w:pPr>
          </w:p>
        </w:tc>
        <w:tc>
          <w:tcPr>
            <w:tcW w:w="953" w:type="dxa"/>
            <w:vAlign w:val="center"/>
          </w:tcPr>
          <w:p w:rsidR="009F7704" w:rsidRPr="00B138F3" w:rsidRDefault="009F7704" w:rsidP="00B46D58">
            <w:pPr>
              <w:widowControl w:val="0"/>
              <w:ind w:left="-132" w:right="-129"/>
              <w:jc w:val="center"/>
              <w:rPr>
                <w:rFonts w:ascii="GHEA Grapalat" w:hAnsi="GHEA Grapalat"/>
                <w:sz w:val="16"/>
                <w:szCs w:val="16"/>
              </w:rPr>
            </w:pPr>
          </w:p>
        </w:tc>
      </w:tr>
      <w:tr w:rsidR="009F7704" w:rsidRPr="00B138F3" w:rsidTr="00945A57">
        <w:trPr>
          <w:trHeight w:val="1075"/>
          <w:jc w:val="center"/>
        </w:trPr>
        <w:tc>
          <w:tcPr>
            <w:tcW w:w="1080" w:type="dxa"/>
            <w:vAlign w:val="center"/>
          </w:tcPr>
          <w:p w:rsidR="009F7704" w:rsidRPr="009F7704" w:rsidRDefault="009F7704" w:rsidP="009F7704">
            <w:pPr>
              <w:widowControl w:val="0"/>
              <w:jc w:val="center"/>
              <w:rPr>
                <w:rFonts w:ascii="GHEA Grapalat" w:hAnsi="GHEA Grapalat"/>
                <w:sz w:val="16"/>
                <w:szCs w:val="16"/>
                <w:lang w:val="en-US"/>
              </w:rPr>
            </w:pPr>
            <w:r>
              <w:rPr>
                <w:rFonts w:ascii="GHEA Grapalat" w:hAnsi="GHEA Grapalat"/>
                <w:sz w:val="16"/>
                <w:szCs w:val="16"/>
                <w:lang w:val="en-US"/>
              </w:rPr>
              <w:t>1</w:t>
            </w:r>
          </w:p>
        </w:tc>
        <w:tc>
          <w:tcPr>
            <w:tcW w:w="1274" w:type="dxa"/>
            <w:vAlign w:val="bottom"/>
          </w:tcPr>
          <w:p w:rsidR="009F7704" w:rsidRPr="00E80E53" w:rsidRDefault="009F7704" w:rsidP="009F7704">
            <w:pPr>
              <w:jc w:val="right"/>
              <w:rPr>
                <w:rFonts w:ascii="GHEA Grapalat" w:hAnsi="GHEA Grapalat" w:cs="Calibri"/>
                <w:bCs/>
                <w:color w:val="000000"/>
                <w:sz w:val="20"/>
                <w:szCs w:val="20"/>
              </w:rPr>
            </w:pPr>
            <w:r w:rsidRPr="00E80E53">
              <w:rPr>
                <w:rFonts w:ascii="GHEA Grapalat" w:hAnsi="GHEA Grapalat" w:cs="Calibri"/>
                <w:bCs/>
                <w:color w:val="000000"/>
                <w:sz w:val="20"/>
                <w:szCs w:val="20"/>
              </w:rPr>
              <w:t>15112160</w:t>
            </w:r>
          </w:p>
        </w:tc>
        <w:tc>
          <w:tcPr>
            <w:tcW w:w="1426" w:type="dxa"/>
          </w:tcPr>
          <w:p w:rsidR="009F7704" w:rsidRPr="008A3743" w:rsidRDefault="009F7704" w:rsidP="009F7704">
            <w:pPr>
              <w:rPr>
                <w:lang w:val="en-US"/>
              </w:rPr>
            </w:pPr>
            <w:r w:rsidRPr="00243464">
              <w:t>Куриная грудка без костей</w:t>
            </w:r>
          </w:p>
        </w:tc>
        <w:tc>
          <w:tcPr>
            <w:tcW w:w="1551" w:type="dxa"/>
          </w:tcPr>
          <w:p w:rsidR="009F7704" w:rsidRDefault="009F7704" w:rsidP="009F7704">
            <w:r w:rsidRPr="00524FDD">
              <w:t>РА или эквивалент</w:t>
            </w:r>
          </w:p>
        </w:tc>
        <w:tc>
          <w:tcPr>
            <w:tcW w:w="3544" w:type="dxa"/>
          </w:tcPr>
          <w:p w:rsidR="009F7704" w:rsidRPr="00B138F3" w:rsidRDefault="009F7704" w:rsidP="009F7704">
            <w:pPr>
              <w:widowControl w:val="0"/>
              <w:jc w:val="center"/>
              <w:rPr>
                <w:rFonts w:ascii="GHEA Grapalat" w:hAnsi="GHEA Grapalat"/>
                <w:sz w:val="16"/>
                <w:szCs w:val="16"/>
              </w:rPr>
            </w:pPr>
            <w:r>
              <w:t xml:space="preserve">Грудка местная, чистая, бескостная, малокровная, без побочных запахов, упакованная в полиэтиленовые пленки, ГОСТ 25391-8. Безопасность </w:t>
            </w:r>
            <w:r>
              <w:rPr>
                <w:rFonts w:ascii="Sylfaen" w:hAnsi="Sylfaen" w:cs="Sylfaen"/>
              </w:rPr>
              <w:t>և</w:t>
            </w:r>
            <w:r>
              <w:t xml:space="preserve"> маркировка по постановлению Правительства РА 2006г. Статья 8 Закона РА «О безопасности пищевых продуктов», утвержденного постановлением N 1560-Н от 19 октября 2006 года. Доставка два раза в неделю.</w:t>
            </w:r>
          </w:p>
        </w:tc>
        <w:tc>
          <w:tcPr>
            <w:tcW w:w="1173" w:type="dxa"/>
            <w:gridSpan w:val="2"/>
          </w:tcPr>
          <w:p w:rsidR="009F7704" w:rsidRPr="00B138F3" w:rsidRDefault="009F7704" w:rsidP="009F7704">
            <w:pPr>
              <w:widowControl w:val="0"/>
              <w:jc w:val="center"/>
              <w:rPr>
                <w:rFonts w:ascii="GHEA Grapalat" w:hAnsi="GHEA Grapalat"/>
                <w:sz w:val="16"/>
                <w:szCs w:val="16"/>
              </w:rPr>
            </w:pPr>
            <w:r>
              <w:t>кг</w:t>
            </w:r>
          </w:p>
        </w:tc>
        <w:tc>
          <w:tcPr>
            <w:tcW w:w="1382" w:type="dxa"/>
          </w:tcPr>
          <w:p w:rsidR="009F7704" w:rsidRPr="00E80E53" w:rsidRDefault="009F7704" w:rsidP="009F7704">
            <w:pPr>
              <w:jc w:val="center"/>
              <w:rPr>
                <w:rFonts w:ascii="GHEA Grapalat" w:hAnsi="GHEA Grapalat" w:cs="Calibri"/>
                <w:bCs/>
                <w:color w:val="000000"/>
                <w:sz w:val="20"/>
                <w:szCs w:val="20"/>
              </w:rPr>
            </w:pPr>
            <w:r w:rsidRPr="00E80E53">
              <w:rPr>
                <w:rFonts w:ascii="GHEA Grapalat" w:hAnsi="GHEA Grapalat" w:cs="Calibri"/>
                <w:bCs/>
                <w:color w:val="000000"/>
                <w:sz w:val="20"/>
                <w:szCs w:val="20"/>
              </w:rPr>
              <w:t>2200</w:t>
            </w:r>
          </w:p>
          <w:p w:rsidR="009F7704" w:rsidRPr="00E80E53" w:rsidRDefault="009F7704" w:rsidP="009F7704">
            <w:pPr>
              <w:jc w:val="center"/>
              <w:rPr>
                <w:rFonts w:ascii="GHEA Grapalat" w:hAnsi="GHEA Grapalat"/>
                <w:sz w:val="20"/>
                <w:szCs w:val="20"/>
              </w:rPr>
            </w:pPr>
          </w:p>
        </w:tc>
        <w:tc>
          <w:tcPr>
            <w:tcW w:w="1080" w:type="dxa"/>
          </w:tcPr>
          <w:p w:rsidR="009F7704" w:rsidRPr="009F7704" w:rsidRDefault="009F7704" w:rsidP="009F7704">
            <w:pPr>
              <w:rPr>
                <w:rFonts w:ascii="GHEA Grapalat" w:hAnsi="GHEA Grapalat" w:cs="Calibri"/>
                <w:bCs/>
                <w:color w:val="000000"/>
                <w:sz w:val="20"/>
                <w:szCs w:val="20"/>
                <w:lang w:val="en-US"/>
              </w:rPr>
            </w:pPr>
            <w:r>
              <w:rPr>
                <w:rFonts w:ascii="GHEA Grapalat" w:hAnsi="GHEA Grapalat" w:cs="Calibri"/>
                <w:bCs/>
                <w:color w:val="000000"/>
                <w:sz w:val="20"/>
                <w:szCs w:val="20"/>
                <w:lang w:val="en-US"/>
              </w:rPr>
              <w:t>286000</w:t>
            </w:r>
          </w:p>
          <w:p w:rsidR="009F7704" w:rsidRPr="00E80E53" w:rsidRDefault="009F7704" w:rsidP="009F7704">
            <w:pPr>
              <w:rPr>
                <w:rFonts w:ascii="GHEA Grapalat" w:hAnsi="GHEA Grapalat"/>
                <w:sz w:val="20"/>
                <w:szCs w:val="20"/>
              </w:rPr>
            </w:pPr>
          </w:p>
        </w:tc>
        <w:tc>
          <w:tcPr>
            <w:tcW w:w="901" w:type="dxa"/>
          </w:tcPr>
          <w:p w:rsidR="009F7704" w:rsidRPr="00E80E53" w:rsidRDefault="009F7704" w:rsidP="009F7704">
            <w:pPr>
              <w:jc w:val="center"/>
              <w:rPr>
                <w:rFonts w:ascii="GHEA Grapalat" w:hAnsi="GHEA Grapalat" w:cs="Calibri"/>
                <w:bCs/>
                <w:color w:val="000000"/>
                <w:sz w:val="20"/>
                <w:szCs w:val="20"/>
              </w:rPr>
            </w:pPr>
            <w:r>
              <w:rPr>
                <w:rFonts w:ascii="GHEA Grapalat" w:hAnsi="GHEA Grapalat" w:cs="Calibri"/>
                <w:bCs/>
                <w:color w:val="000000"/>
                <w:sz w:val="20"/>
                <w:szCs w:val="20"/>
              </w:rPr>
              <w:t>13</w:t>
            </w:r>
            <w:r w:rsidRPr="00E80E53">
              <w:rPr>
                <w:rFonts w:ascii="GHEA Grapalat" w:hAnsi="GHEA Grapalat" w:cs="Calibri"/>
                <w:bCs/>
                <w:color w:val="000000"/>
                <w:sz w:val="20"/>
                <w:szCs w:val="20"/>
              </w:rPr>
              <w:t>0</w:t>
            </w:r>
          </w:p>
          <w:p w:rsidR="009F7704" w:rsidRPr="00E80E53" w:rsidRDefault="009F7704" w:rsidP="009F7704">
            <w:pPr>
              <w:jc w:val="center"/>
              <w:rPr>
                <w:rFonts w:ascii="GHEA Grapalat" w:hAnsi="GHEA Grapalat" w:cs="Sylfaen"/>
                <w:sz w:val="20"/>
                <w:szCs w:val="20"/>
              </w:rPr>
            </w:pPr>
          </w:p>
        </w:tc>
        <w:tc>
          <w:tcPr>
            <w:tcW w:w="1276" w:type="dxa"/>
            <w:gridSpan w:val="2"/>
          </w:tcPr>
          <w:p w:rsidR="009F7704" w:rsidRDefault="009F7704" w:rsidP="009F7704">
            <w:r w:rsidRPr="0055582B">
              <w:t xml:space="preserve">в. Малый Веди, М. </w:t>
            </w:r>
            <w:proofErr w:type="spellStart"/>
            <w:r w:rsidRPr="0055582B">
              <w:t>Ованнисян</w:t>
            </w:r>
            <w:proofErr w:type="spellEnd"/>
            <w:r w:rsidRPr="0055582B">
              <w:t xml:space="preserve"> 24</w:t>
            </w:r>
          </w:p>
        </w:tc>
        <w:tc>
          <w:tcPr>
            <w:tcW w:w="802" w:type="dxa"/>
          </w:tcPr>
          <w:p w:rsidR="009F7704" w:rsidRPr="003F0071" w:rsidRDefault="009F7704" w:rsidP="009F7704">
            <w:pPr>
              <w:jc w:val="center"/>
              <w:rPr>
                <w:rFonts w:ascii="GHEA Grapalat" w:hAnsi="GHEA Grapalat" w:cs="Calibri"/>
                <w:bCs/>
                <w:color w:val="000000"/>
                <w:sz w:val="20"/>
                <w:szCs w:val="20"/>
                <w:lang w:val="en-US"/>
              </w:rPr>
            </w:pPr>
            <w:r>
              <w:rPr>
                <w:rFonts w:ascii="GHEA Grapalat" w:hAnsi="GHEA Grapalat" w:cs="Calibri"/>
                <w:bCs/>
                <w:color w:val="000000"/>
                <w:sz w:val="20"/>
                <w:szCs w:val="20"/>
                <w:lang w:val="en-US"/>
              </w:rPr>
              <w:t>130</w:t>
            </w:r>
          </w:p>
          <w:p w:rsidR="009F7704" w:rsidRPr="00E80E53" w:rsidRDefault="009F7704" w:rsidP="009F7704">
            <w:pPr>
              <w:jc w:val="center"/>
              <w:rPr>
                <w:rFonts w:ascii="GHEA Grapalat" w:hAnsi="GHEA Grapalat" w:cs="Sylfaen"/>
                <w:sz w:val="20"/>
                <w:szCs w:val="20"/>
              </w:rPr>
            </w:pPr>
          </w:p>
        </w:tc>
        <w:tc>
          <w:tcPr>
            <w:tcW w:w="953" w:type="dxa"/>
          </w:tcPr>
          <w:p w:rsidR="009F7704" w:rsidRPr="00DF14CF" w:rsidRDefault="009F7704" w:rsidP="009F7704">
            <w:pPr>
              <w:widowControl w:val="0"/>
              <w:jc w:val="center"/>
              <w:rPr>
                <w:rFonts w:ascii="GHEA Grapalat" w:hAnsi="GHEA Grapalat"/>
                <w:sz w:val="16"/>
                <w:szCs w:val="16"/>
              </w:rPr>
            </w:pPr>
            <w:r w:rsidRPr="00DF14CF">
              <w:rPr>
                <w:sz w:val="16"/>
                <w:szCs w:val="16"/>
              </w:rPr>
              <w:t>20 календарных дней после вступления договора в силу - 15.12.2022 г. По предварительному заказу покупателя</w:t>
            </w:r>
          </w:p>
        </w:tc>
      </w:tr>
      <w:tr w:rsidR="006F16D3" w:rsidRPr="00B138F3" w:rsidTr="00945A57">
        <w:trPr>
          <w:trHeight w:val="1075"/>
          <w:jc w:val="center"/>
        </w:trPr>
        <w:tc>
          <w:tcPr>
            <w:tcW w:w="1080" w:type="dxa"/>
            <w:vAlign w:val="center"/>
          </w:tcPr>
          <w:p w:rsidR="006F16D3" w:rsidRPr="009F7704" w:rsidRDefault="006F16D3" w:rsidP="006F16D3">
            <w:pPr>
              <w:widowControl w:val="0"/>
              <w:jc w:val="center"/>
              <w:rPr>
                <w:rFonts w:ascii="GHEA Grapalat" w:hAnsi="GHEA Grapalat"/>
                <w:sz w:val="16"/>
                <w:szCs w:val="16"/>
                <w:lang w:val="en-US"/>
              </w:rPr>
            </w:pPr>
            <w:r>
              <w:rPr>
                <w:rFonts w:ascii="GHEA Grapalat" w:hAnsi="GHEA Grapalat"/>
                <w:sz w:val="16"/>
                <w:szCs w:val="16"/>
                <w:lang w:val="en-US"/>
              </w:rPr>
              <w:t>2</w:t>
            </w:r>
          </w:p>
        </w:tc>
        <w:tc>
          <w:tcPr>
            <w:tcW w:w="1274" w:type="dxa"/>
            <w:vAlign w:val="center"/>
          </w:tcPr>
          <w:p w:rsidR="006F16D3" w:rsidRPr="00B138F3" w:rsidRDefault="006F16D3" w:rsidP="006F16D3">
            <w:pPr>
              <w:widowControl w:val="0"/>
              <w:jc w:val="center"/>
              <w:rPr>
                <w:rFonts w:ascii="GHEA Grapalat" w:hAnsi="GHEA Grapalat"/>
                <w:sz w:val="16"/>
                <w:szCs w:val="16"/>
              </w:rPr>
            </w:pPr>
            <w:r w:rsidRPr="00E80E53">
              <w:rPr>
                <w:rFonts w:ascii="GHEA Grapalat" w:hAnsi="GHEA Grapalat" w:cs="Calibri"/>
                <w:bCs/>
                <w:color w:val="000000"/>
                <w:sz w:val="20"/>
                <w:szCs w:val="20"/>
              </w:rPr>
              <w:t>15512000</w:t>
            </w:r>
          </w:p>
        </w:tc>
        <w:tc>
          <w:tcPr>
            <w:tcW w:w="1426" w:type="dxa"/>
            <w:vAlign w:val="center"/>
          </w:tcPr>
          <w:p w:rsidR="006F16D3" w:rsidRPr="00B138F3" w:rsidRDefault="006F16D3" w:rsidP="006F16D3">
            <w:pPr>
              <w:widowControl w:val="0"/>
              <w:jc w:val="center"/>
              <w:rPr>
                <w:rFonts w:ascii="GHEA Grapalat" w:hAnsi="GHEA Grapalat"/>
                <w:sz w:val="16"/>
                <w:szCs w:val="16"/>
              </w:rPr>
            </w:pPr>
            <w:r w:rsidRPr="00243464">
              <w:t>Сметана</w:t>
            </w:r>
          </w:p>
        </w:tc>
        <w:tc>
          <w:tcPr>
            <w:tcW w:w="1551" w:type="dxa"/>
            <w:vAlign w:val="center"/>
          </w:tcPr>
          <w:p w:rsidR="006F16D3" w:rsidRPr="00B138F3" w:rsidRDefault="006F16D3" w:rsidP="006F16D3">
            <w:pPr>
              <w:widowControl w:val="0"/>
              <w:jc w:val="center"/>
              <w:rPr>
                <w:rFonts w:ascii="GHEA Grapalat" w:hAnsi="GHEA Grapalat"/>
                <w:sz w:val="16"/>
                <w:szCs w:val="16"/>
              </w:rPr>
            </w:pPr>
            <w:r w:rsidRPr="00524FDD">
              <w:t>РА или эквивалент</w:t>
            </w:r>
          </w:p>
        </w:tc>
        <w:tc>
          <w:tcPr>
            <w:tcW w:w="3544" w:type="dxa"/>
            <w:vAlign w:val="center"/>
          </w:tcPr>
          <w:p w:rsidR="006F16D3" w:rsidRPr="00B138F3" w:rsidRDefault="006F16D3" w:rsidP="006F16D3">
            <w:pPr>
              <w:widowControl w:val="0"/>
              <w:jc w:val="center"/>
              <w:rPr>
                <w:rFonts w:ascii="GHEA Grapalat" w:hAnsi="GHEA Grapalat"/>
                <w:sz w:val="16"/>
                <w:szCs w:val="16"/>
              </w:rPr>
            </w:pPr>
            <w:r>
              <w:t>Молоко коровье парное, жирность не менее 20%, кислотность в 200 граммовой таре: 65-100 0Т, безопасность и маркировка в соответствии с Правительством РА 2006г. Статья 8 Закона Республики Армения «О безопасности пищевых продуктов», утвержденного постановлением N 1925-Н от 21 декабря 1925-Н. Срок годности не менее 90%. Доставка два раза в неделю</w:t>
            </w:r>
          </w:p>
        </w:tc>
        <w:tc>
          <w:tcPr>
            <w:tcW w:w="1173" w:type="dxa"/>
            <w:gridSpan w:val="2"/>
          </w:tcPr>
          <w:p w:rsidR="006F16D3" w:rsidRPr="00B138F3" w:rsidRDefault="006F16D3" w:rsidP="006F16D3">
            <w:pPr>
              <w:widowControl w:val="0"/>
              <w:jc w:val="center"/>
              <w:rPr>
                <w:rFonts w:ascii="GHEA Grapalat" w:hAnsi="GHEA Grapalat"/>
                <w:sz w:val="16"/>
                <w:szCs w:val="16"/>
              </w:rPr>
            </w:pPr>
            <w:r>
              <w:t>вещь</w:t>
            </w:r>
          </w:p>
        </w:tc>
        <w:tc>
          <w:tcPr>
            <w:tcW w:w="1382" w:type="dxa"/>
          </w:tcPr>
          <w:p w:rsidR="006F16D3" w:rsidRPr="00E80E53" w:rsidRDefault="006F16D3" w:rsidP="006F16D3">
            <w:pPr>
              <w:jc w:val="center"/>
              <w:rPr>
                <w:rFonts w:ascii="GHEA Grapalat" w:hAnsi="GHEA Grapalat" w:cs="Calibri"/>
                <w:bCs/>
                <w:color w:val="000000"/>
                <w:sz w:val="20"/>
                <w:szCs w:val="20"/>
              </w:rPr>
            </w:pPr>
            <w:r w:rsidRPr="00E80E53">
              <w:rPr>
                <w:rFonts w:ascii="GHEA Grapalat" w:hAnsi="GHEA Grapalat" w:cs="Calibri"/>
                <w:bCs/>
                <w:color w:val="000000"/>
                <w:sz w:val="20"/>
                <w:szCs w:val="20"/>
              </w:rPr>
              <w:t>1700</w:t>
            </w:r>
          </w:p>
          <w:p w:rsidR="006F16D3" w:rsidRPr="00E80E53" w:rsidRDefault="006F16D3" w:rsidP="006F16D3">
            <w:pPr>
              <w:jc w:val="center"/>
              <w:rPr>
                <w:rFonts w:ascii="GHEA Grapalat" w:hAnsi="GHEA Grapalat"/>
                <w:sz w:val="20"/>
                <w:szCs w:val="20"/>
              </w:rPr>
            </w:pPr>
          </w:p>
        </w:tc>
        <w:tc>
          <w:tcPr>
            <w:tcW w:w="1080" w:type="dxa"/>
          </w:tcPr>
          <w:p w:rsidR="006F16D3" w:rsidRPr="006F16D3" w:rsidRDefault="006F16D3" w:rsidP="006F16D3">
            <w:pPr>
              <w:rPr>
                <w:rFonts w:ascii="GHEA Grapalat" w:hAnsi="GHEA Grapalat"/>
                <w:sz w:val="20"/>
                <w:szCs w:val="20"/>
                <w:lang w:val="en-US"/>
              </w:rPr>
            </w:pPr>
            <w:r>
              <w:rPr>
                <w:rFonts w:ascii="GHEA Grapalat" w:hAnsi="GHEA Grapalat" w:cs="Calibri"/>
                <w:bCs/>
                <w:color w:val="000000"/>
                <w:sz w:val="20"/>
                <w:szCs w:val="20"/>
                <w:lang w:val="en-US"/>
              </w:rPr>
              <w:t>40800</w:t>
            </w:r>
          </w:p>
        </w:tc>
        <w:tc>
          <w:tcPr>
            <w:tcW w:w="901" w:type="dxa"/>
          </w:tcPr>
          <w:p w:rsidR="006F16D3" w:rsidRPr="006F16D3" w:rsidRDefault="006F16D3" w:rsidP="006F16D3">
            <w:pPr>
              <w:rPr>
                <w:rFonts w:ascii="GHEA Grapalat" w:hAnsi="GHEA Grapalat" w:cs="Sylfaen"/>
                <w:sz w:val="20"/>
                <w:szCs w:val="20"/>
                <w:lang w:val="en-US"/>
              </w:rPr>
            </w:pPr>
            <w:r>
              <w:rPr>
                <w:rFonts w:ascii="GHEA Grapalat" w:hAnsi="GHEA Grapalat" w:cs="Sylfaen"/>
                <w:sz w:val="20"/>
                <w:szCs w:val="20"/>
                <w:lang w:val="en-US"/>
              </w:rPr>
              <w:t>24</w:t>
            </w:r>
          </w:p>
        </w:tc>
        <w:tc>
          <w:tcPr>
            <w:tcW w:w="1276" w:type="dxa"/>
            <w:gridSpan w:val="2"/>
          </w:tcPr>
          <w:p w:rsidR="006F16D3" w:rsidRPr="006F16D3" w:rsidRDefault="006F16D3" w:rsidP="006F16D3">
            <w:pPr>
              <w:widowControl w:val="0"/>
              <w:jc w:val="center"/>
              <w:rPr>
                <w:rFonts w:ascii="GHEA Grapalat" w:hAnsi="GHEA Grapalat"/>
                <w:sz w:val="16"/>
                <w:szCs w:val="16"/>
              </w:rPr>
            </w:pPr>
            <w:r w:rsidRPr="006F16D3">
              <w:rPr>
                <w:rFonts w:ascii="GHEA Grapalat" w:hAnsi="GHEA Grapalat"/>
                <w:sz w:val="16"/>
                <w:szCs w:val="16"/>
              </w:rPr>
              <w:t xml:space="preserve">в. Малый Веди, М. </w:t>
            </w:r>
            <w:proofErr w:type="spellStart"/>
            <w:r w:rsidRPr="006F16D3">
              <w:rPr>
                <w:rFonts w:ascii="GHEA Grapalat" w:hAnsi="GHEA Grapalat"/>
                <w:sz w:val="16"/>
                <w:szCs w:val="16"/>
              </w:rPr>
              <w:t>Ованнисян</w:t>
            </w:r>
            <w:proofErr w:type="spellEnd"/>
            <w:r w:rsidRPr="006F16D3">
              <w:rPr>
                <w:rFonts w:ascii="GHEA Grapalat" w:hAnsi="GHEA Grapalat"/>
                <w:sz w:val="16"/>
                <w:szCs w:val="16"/>
              </w:rPr>
              <w:t xml:space="preserve"> 24</w:t>
            </w:r>
          </w:p>
        </w:tc>
        <w:tc>
          <w:tcPr>
            <w:tcW w:w="802" w:type="dxa"/>
          </w:tcPr>
          <w:p w:rsidR="006F16D3" w:rsidRPr="006F16D3" w:rsidRDefault="006F16D3" w:rsidP="006F16D3">
            <w:pPr>
              <w:widowControl w:val="0"/>
              <w:jc w:val="center"/>
              <w:rPr>
                <w:rFonts w:ascii="GHEA Grapalat" w:hAnsi="GHEA Grapalat"/>
                <w:sz w:val="16"/>
                <w:szCs w:val="16"/>
                <w:lang w:val="en-US"/>
              </w:rPr>
            </w:pPr>
            <w:r>
              <w:rPr>
                <w:rFonts w:ascii="GHEA Grapalat" w:hAnsi="GHEA Grapalat"/>
                <w:sz w:val="16"/>
                <w:szCs w:val="16"/>
                <w:lang w:val="en-US"/>
              </w:rPr>
              <w:t>24</w:t>
            </w:r>
          </w:p>
        </w:tc>
        <w:tc>
          <w:tcPr>
            <w:tcW w:w="953" w:type="dxa"/>
          </w:tcPr>
          <w:p w:rsidR="006F16D3" w:rsidRPr="00B138F3" w:rsidRDefault="006F16D3" w:rsidP="006F16D3">
            <w:pPr>
              <w:widowControl w:val="0"/>
              <w:jc w:val="center"/>
              <w:rPr>
                <w:rFonts w:ascii="GHEA Grapalat" w:hAnsi="GHEA Grapalat"/>
                <w:sz w:val="16"/>
                <w:szCs w:val="16"/>
              </w:rPr>
            </w:pPr>
            <w:r w:rsidRPr="006F16D3">
              <w:rPr>
                <w:rFonts w:ascii="GHEA Grapalat" w:hAnsi="GHEA Grapalat"/>
                <w:sz w:val="16"/>
                <w:szCs w:val="16"/>
              </w:rPr>
              <w:t>20 календарных дней после вступления договора в силу - 15.12.2022 г. По предварительному заказу покупателя</w:t>
            </w:r>
          </w:p>
        </w:tc>
      </w:tr>
      <w:tr w:rsidR="006F16D3" w:rsidRPr="00B138F3" w:rsidTr="00945A57">
        <w:trPr>
          <w:trHeight w:val="1075"/>
          <w:jc w:val="center"/>
        </w:trPr>
        <w:tc>
          <w:tcPr>
            <w:tcW w:w="1080" w:type="dxa"/>
            <w:vAlign w:val="center"/>
          </w:tcPr>
          <w:p w:rsidR="006F16D3" w:rsidRPr="006F16D3" w:rsidRDefault="006F16D3" w:rsidP="006F16D3">
            <w:pPr>
              <w:widowControl w:val="0"/>
              <w:jc w:val="center"/>
              <w:rPr>
                <w:rFonts w:ascii="GHEA Grapalat" w:hAnsi="GHEA Grapalat"/>
                <w:sz w:val="16"/>
                <w:szCs w:val="16"/>
                <w:lang w:val="en-US"/>
              </w:rPr>
            </w:pPr>
            <w:r>
              <w:rPr>
                <w:rFonts w:ascii="GHEA Grapalat" w:hAnsi="GHEA Grapalat"/>
                <w:sz w:val="16"/>
                <w:szCs w:val="16"/>
                <w:lang w:val="en-US"/>
              </w:rPr>
              <w:lastRenderedPageBreak/>
              <w:t>3</w:t>
            </w:r>
          </w:p>
        </w:tc>
        <w:tc>
          <w:tcPr>
            <w:tcW w:w="1274" w:type="dxa"/>
            <w:vAlign w:val="bottom"/>
          </w:tcPr>
          <w:p w:rsidR="006F16D3" w:rsidRPr="00E80E53" w:rsidRDefault="006F16D3" w:rsidP="006F16D3">
            <w:pPr>
              <w:jc w:val="right"/>
              <w:rPr>
                <w:rFonts w:ascii="GHEA Grapalat" w:hAnsi="GHEA Grapalat" w:cs="Calibri"/>
                <w:bCs/>
                <w:color w:val="000000"/>
                <w:sz w:val="20"/>
                <w:szCs w:val="20"/>
              </w:rPr>
            </w:pPr>
            <w:r w:rsidRPr="00E80E53">
              <w:rPr>
                <w:rFonts w:ascii="GHEA Grapalat" w:hAnsi="GHEA Grapalat" w:cs="Calibri"/>
                <w:bCs/>
                <w:color w:val="000000"/>
                <w:sz w:val="20"/>
                <w:szCs w:val="20"/>
              </w:rPr>
              <w:t>3221410</w:t>
            </w:r>
          </w:p>
        </w:tc>
        <w:tc>
          <w:tcPr>
            <w:tcW w:w="1426" w:type="dxa"/>
          </w:tcPr>
          <w:p w:rsidR="006F16D3" w:rsidRDefault="006F16D3" w:rsidP="006F16D3">
            <w:r w:rsidRPr="00243464">
              <w:t>Капуста</w:t>
            </w:r>
          </w:p>
          <w:p w:rsidR="006F16D3" w:rsidRPr="00BC5C5F" w:rsidRDefault="006F16D3" w:rsidP="006F16D3">
            <w:pPr>
              <w:jc w:val="center"/>
            </w:pPr>
          </w:p>
        </w:tc>
        <w:tc>
          <w:tcPr>
            <w:tcW w:w="1551" w:type="dxa"/>
          </w:tcPr>
          <w:p w:rsidR="006F16D3" w:rsidRDefault="006F16D3" w:rsidP="006F16D3">
            <w:r w:rsidRPr="00524FDD">
              <w:t>РА или эквивалент</w:t>
            </w:r>
          </w:p>
        </w:tc>
        <w:tc>
          <w:tcPr>
            <w:tcW w:w="3544" w:type="dxa"/>
          </w:tcPr>
          <w:p w:rsidR="006F16D3" w:rsidRPr="00B138F3" w:rsidRDefault="006F16D3" w:rsidP="006F16D3">
            <w:pPr>
              <w:widowControl w:val="0"/>
              <w:jc w:val="center"/>
              <w:rPr>
                <w:rFonts w:ascii="GHEA Grapalat" w:hAnsi="GHEA Grapalat"/>
                <w:sz w:val="16"/>
                <w:szCs w:val="16"/>
              </w:rPr>
            </w:pPr>
            <w:r>
              <w:t xml:space="preserve">55% - недоношенные, 45% - среднего </w:t>
            </w:r>
            <w:proofErr w:type="spellStart"/>
            <w:r>
              <w:t>возрастаВнешний</w:t>
            </w:r>
            <w:proofErr w:type="spellEnd"/>
            <w:r>
              <w:t xml:space="preserve"> вид: кочаны свежие, целые, без болезней, неспелые, чистые, одного ботанического типа, без повреждений. Головки должны быть полностью сформированными, твердыми, не ломкими, не торчащими. Длина кочана не более 3 см. Не допускается заготовка подмороженных кочанов с механическими повреждениями, трещинами Масса очищенных кочанов не менее 0,7 кг Доставка: 1 раз в неделю</w:t>
            </w:r>
          </w:p>
        </w:tc>
        <w:tc>
          <w:tcPr>
            <w:tcW w:w="1173" w:type="dxa"/>
            <w:gridSpan w:val="2"/>
          </w:tcPr>
          <w:p w:rsidR="006F16D3" w:rsidRDefault="006F16D3" w:rsidP="006F16D3">
            <w:r w:rsidRPr="005F31D0">
              <w:t>кг</w:t>
            </w:r>
          </w:p>
        </w:tc>
        <w:tc>
          <w:tcPr>
            <w:tcW w:w="1382" w:type="dxa"/>
          </w:tcPr>
          <w:p w:rsidR="006F16D3" w:rsidRPr="00E80E53" w:rsidRDefault="006F16D3" w:rsidP="006F16D3">
            <w:pPr>
              <w:rPr>
                <w:rFonts w:ascii="GHEA Grapalat" w:hAnsi="GHEA Grapalat" w:cs="Calibri"/>
                <w:bCs/>
                <w:color w:val="000000"/>
                <w:sz w:val="20"/>
                <w:szCs w:val="20"/>
              </w:rPr>
            </w:pPr>
            <w:r w:rsidRPr="00E80E53">
              <w:rPr>
                <w:rFonts w:ascii="GHEA Grapalat" w:hAnsi="GHEA Grapalat" w:cs="Calibri"/>
                <w:bCs/>
                <w:color w:val="000000"/>
                <w:sz w:val="20"/>
                <w:szCs w:val="20"/>
              </w:rPr>
              <w:t>350</w:t>
            </w:r>
          </w:p>
          <w:p w:rsidR="006F16D3" w:rsidRPr="00E80E53" w:rsidRDefault="006F16D3" w:rsidP="006F16D3">
            <w:pPr>
              <w:rPr>
                <w:rFonts w:ascii="GHEA Grapalat" w:hAnsi="GHEA Grapalat"/>
                <w:sz w:val="20"/>
                <w:szCs w:val="20"/>
              </w:rPr>
            </w:pPr>
          </w:p>
        </w:tc>
        <w:tc>
          <w:tcPr>
            <w:tcW w:w="1080" w:type="dxa"/>
          </w:tcPr>
          <w:p w:rsidR="006F16D3" w:rsidRPr="006F16D3" w:rsidRDefault="006F16D3" w:rsidP="006F16D3">
            <w:pPr>
              <w:rPr>
                <w:rFonts w:ascii="GHEA Grapalat" w:hAnsi="GHEA Grapalat" w:cs="Calibri"/>
                <w:bCs/>
                <w:color w:val="000000"/>
                <w:sz w:val="20"/>
                <w:szCs w:val="20"/>
                <w:lang w:val="en-US"/>
              </w:rPr>
            </w:pPr>
            <w:r>
              <w:rPr>
                <w:rFonts w:ascii="GHEA Grapalat" w:hAnsi="GHEA Grapalat" w:cs="Calibri"/>
                <w:bCs/>
                <w:color w:val="000000"/>
                <w:sz w:val="20"/>
                <w:szCs w:val="20"/>
                <w:lang w:val="en-US"/>
              </w:rPr>
              <w:t>52500</w:t>
            </w:r>
          </w:p>
          <w:p w:rsidR="006F16D3" w:rsidRPr="00E80E53" w:rsidRDefault="006F16D3" w:rsidP="006F16D3">
            <w:pPr>
              <w:rPr>
                <w:rFonts w:ascii="GHEA Grapalat" w:hAnsi="GHEA Grapalat"/>
                <w:sz w:val="20"/>
                <w:szCs w:val="20"/>
              </w:rPr>
            </w:pPr>
          </w:p>
        </w:tc>
        <w:tc>
          <w:tcPr>
            <w:tcW w:w="901" w:type="dxa"/>
          </w:tcPr>
          <w:p w:rsidR="006F16D3" w:rsidRPr="006F16D3" w:rsidRDefault="006F16D3" w:rsidP="006F16D3">
            <w:pPr>
              <w:rPr>
                <w:rFonts w:ascii="GHEA Grapalat" w:hAnsi="GHEA Grapalat" w:cs="Calibri"/>
                <w:bCs/>
                <w:color w:val="000000"/>
                <w:sz w:val="20"/>
                <w:szCs w:val="20"/>
                <w:lang w:val="en-US"/>
              </w:rPr>
            </w:pPr>
            <w:r>
              <w:rPr>
                <w:rFonts w:ascii="GHEA Grapalat" w:hAnsi="GHEA Grapalat" w:cs="Calibri"/>
                <w:bCs/>
                <w:color w:val="000000"/>
                <w:sz w:val="20"/>
                <w:szCs w:val="20"/>
                <w:lang w:val="en-US"/>
              </w:rPr>
              <w:t>150</w:t>
            </w:r>
          </w:p>
          <w:p w:rsidR="006F16D3" w:rsidRPr="00E80E53" w:rsidRDefault="006F16D3" w:rsidP="006F16D3">
            <w:pPr>
              <w:rPr>
                <w:rFonts w:ascii="GHEA Grapalat" w:hAnsi="GHEA Grapalat"/>
                <w:sz w:val="20"/>
                <w:szCs w:val="20"/>
              </w:rPr>
            </w:pPr>
          </w:p>
        </w:tc>
        <w:tc>
          <w:tcPr>
            <w:tcW w:w="1276" w:type="dxa"/>
            <w:gridSpan w:val="2"/>
          </w:tcPr>
          <w:p w:rsidR="006F16D3" w:rsidRDefault="006F16D3" w:rsidP="006F16D3">
            <w:r w:rsidRPr="00AB16C0">
              <w:t xml:space="preserve">в. Малый Веди, М. </w:t>
            </w:r>
            <w:proofErr w:type="spellStart"/>
            <w:r w:rsidRPr="00AB16C0">
              <w:t>Ованнисян</w:t>
            </w:r>
            <w:proofErr w:type="spellEnd"/>
            <w:r w:rsidRPr="00AB16C0">
              <w:t xml:space="preserve"> 24</w:t>
            </w:r>
          </w:p>
        </w:tc>
        <w:tc>
          <w:tcPr>
            <w:tcW w:w="802" w:type="dxa"/>
          </w:tcPr>
          <w:p w:rsidR="006F16D3" w:rsidRPr="00DE3328" w:rsidRDefault="006F16D3" w:rsidP="006F16D3">
            <w:pPr>
              <w:widowControl w:val="0"/>
              <w:jc w:val="center"/>
              <w:rPr>
                <w:rFonts w:ascii="GHEA Grapalat" w:hAnsi="GHEA Grapalat"/>
                <w:sz w:val="16"/>
                <w:szCs w:val="16"/>
                <w:lang w:val="en-US"/>
              </w:rPr>
            </w:pPr>
            <w:r>
              <w:rPr>
                <w:rFonts w:ascii="GHEA Grapalat" w:hAnsi="GHEA Grapalat"/>
                <w:sz w:val="16"/>
                <w:szCs w:val="16"/>
                <w:lang w:val="en-US"/>
              </w:rPr>
              <w:t>150</w:t>
            </w:r>
          </w:p>
        </w:tc>
        <w:tc>
          <w:tcPr>
            <w:tcW w:w="953" w:type="dxa"/>
          </w:tcPr>
          <w:p w:rsidR="006F16D3" w:rsidRPr="00975D9F" w:rsidRDefault="006F16D3" w:rsidP="006F16D3">
            <w:pPr>
              <w:rPr>
                <w:sz w:val="16"/>
                <w:szCs w:val="16"/>
              </w:rPr>
            </w:pPr>
            <w:r w:rsidRPr="00975D9F">
              <w:rPr>
                <w:sz w:val="16"/>
                <w:szCs w:val="16"/>
              </w:rPr>
              <w:t>20 календарных дней после вступления договора в силу - 15.12.2022 г. По предварительному заказу покупателя</w:t>
            </w:r>
          </w:p>
        </w:tc>
      </w:tr>
      <w:tr w:rsidR="006F16D3" w:rsidRPr="00B138F3" w:rsidTr="00945A57">
        <w:trPr>
          <w:trHeight w:val="1075"/>
          <w:jc w:val="center"/>
        </w:trPr>
        <w:tc>
          <w:tcPr>
            <w:tcW w:w="1080" w:type="dxa"/>
            <w:vAlign w:val="center"/>
          </w:tcPr>
          <w:p w:rsidR="006F16D3" w:rsidRPr="006F16D3" w:rsidRDefault="006F16D3" w:rsidP="006F16D3">
            <w:pPr>
              <w:widowControl w:val="0"/>
              <w:jc w:val="center"/>
              <w:rPr>
                <w:rFonts w:ascii="GHEA Grapalat" w:hAnsi="GHEA Grapalat"/>
                <w:sz w:val="16"/>
                <w:szCs w:val="16"/>
                <w:lang w:val="en-US"/>
              </w:rPr>
            </w:pPr>
            <w:r>
              <w:rPr>
                <w:rFonts w:ascii="GHEA Grapalat" w:hAnsi="GHEA Grapalat"/>
                <w:sz w:val="16"/>
                <w:szCs w:val="16"/>
                <w:lang w:val="en-US"/>
              </w:rPr>
              <w:t>4</w:t>
            </w:r>
          </w:p>
        </w:tc>
        <w:tc>
          <w:tcPr>
            <w:tcW w:w="1274" w:type="dxa"/>
            <w:vAlign w:val="bottom"/>
          </w:tcPr>
          <w:p w:rsidR="006F16D3" w:rsidRPr="00E80E53" w:rsidRDefault="006F16D3" w:rsidP="006F16D3">
            <w:pPr>
              <w:jc w:val="right"/>
              <w:rPr>
                <w:rFonts w:ascii="GHEA Grapalat" w:hAnsi="GHEA Grapalat" w:cs="Calibri"/>
                <w:bCs/>
                <w:color w:val="000000"/>
                <w:sz w:val="20"/>
                <w:szCs w:val="20"/>
              </w:rPr>
            </w:pPr>
            <w:r w:rsidRPr="00E80E53">
              <w:rPr>
                <w:rFonts w:ascii="GHEA Grapalat" w:hAnsi="GHEA Grapalat" w:cs="Calibri"/>
                <w:bCs/>
                <w:color w:val="000000"/>
                <w:sz w:val="20"/>
                <w:szCs w:val="20"/>
              </w:rPr>
              <w:t>15331161</w:t>
            </w:r>
          </w:p>
        </w:tc>
        <w:tc>
          <w:tcPr>
            <w:tcW w:w="1426" w:type="dxa"/>
          </w:tcPr>
          <w:p w:rsidR="006F16D3" w:rsidRPr="00CE09BC" w:rsidRDefault="006F16D3" w:rsidP="006F16D3">
            <w:r w:rsidRPr="00CE09BC">
              <w:t>Луковая головка</w:t>
            </w:r>
          </w:p>
        </w:tc>
        <w:tc>
          <w:tcPr>
            <w:tcW w:w="1551" w:type="dxa"/>
          </w:tcPr>
          <w:p w:rsidR="006F16D3" w:rsidRDefault="006F16D3" w:rsidP="006F16D3">
            <w:r w:rsidRPr="00524FDD">
              <w:t>РА или эквивалент</w:t>
            </w:r>
          </w:p>
        </w:tc>
        <w:tc>
          <w:tcPr>
            <w:tcW w:w="3544" w:type="dxa"/>
          </w:tcPr>
          <w:p w:rsidR="006F16D3" w:rsidRPr="00B138F3" w:rsidRDefault="006F16D3" w:rsidP="006F16D3">
            <w:pPr>
              <w:widowControl w:val="0"/>
              <w:jc w:val="center"/>
              <w:rPr>
                <w:rFonts w:ascii="GHEA Grapalat" w:hAnsi="GHEA Grapalat"/>
                <w:sz w:val="16"/>
                <w:szCs w:val="16"/>
              </w:rPr>
            </w:pPr>
            <w:r>
              <w:t xml:space="preserve">Свежее, полусладкое или сладкое, отборный сорт, диаметр узкой части не менее 3 </w:t>
            </w:r>
            <w:r w:rsidR="00F3357F">
              <w:rPr>
                <w:noProof/>
              </w:rPr>
              <w:pict w14:anchorId="51F548AA">
                <v:shapetype id="_x0000_t32" coordsize="21600,21600" o:spt="32" o:oned="t" path="m,l21600,21600e" filled="f">
                  <v:path arrowok="t" fillok="f" o:connecttype="none"/>
                  <o:lock v:ext="edit" shapetype="t"/>
                </v:shapetype>
                <v:shape id="AutoShape 195" o:spid="_x0000_s1084" type="#_x0000_t32" style="position:absolute;left:0;text-align:left;margin-left:131.5pt;margin-top:222.9pt;width:443.8pt;height:0;rotation:90;z-index:25189683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" adj="-30911,-1,-30911"/>
              </w:pict>
            </w:r>
            <w:r>
              <w:t>см, ГОСТ 27166-86, безопасность согласно Постановлению Правительства РА 2006 г. Доставка статьи 8 Закона РА «О безопасности пищевых продуктов», утвержденного постановлением N 1913-N от 21 декабря 1913 года, Доставка один раз в неделю</w:t>
            </w:r>
            <w:r w:rsidRPr="00BE1E28">
              <w:t>.</w:t>
            </w:r>
          </w:p>
        </w:tc>
        <w:tc>
          <w:tcPr>
            <w:tcW w:w="1173" w:type="dxa"/>
            <w:gridSpan w:val="2"/>
          </w:tcPr>
          <w:p w:rsidR="006F16D3" w:rsidRDefault="006F16D3" w:rsidP="006F16D3">
            <w:r w:rsidRPr="005F31D0">
              <w:t>кг</w:t>
            </w:r>
          </w:p>
        </w:tc>
        <w:tc>
          <w:tcPr>
            <w:tcW w:w="1382" w:type="dxa"/>
          </w:tcPr>
          <w:p w:rsidR="006F16D3" w:rsidRPr="00E80E53" w:rsidRDefault="006F16D3" w:rsidP="006F16D3">
            <w:pPr>
              <w:jc w:val="center"/>
              <w:rPr>
                <w:rFonts w:ascii="GHEA Grapalat" w:hAnsi="GHEA Grapalat" w:cs="Calibri"/>
                <w:bCs/>
                <w:color w:val="000000"/>
                <w:sz w:val="20"/>
                <w:szCs w:val="20"/>
              </w:rPr>
            </w:pPr>
            <w:r w:rsidRPr="00E80E53">
              <w:rPr>
                <w:rFonts w:ascii="GHEA Grapalat" w:hAnsi="GHEA Grapalat" w:cs="Calibri"/>
                <w:bCs/>
                <w:color w:val="000000"/>
                <w:sz w:val="20"/>
                <w:szCs w:val="20"/>
              </w:rPr>
              <w:t>350</w:t>
            </w:r>
          </w:p>
          <w:p w:rsidR="006F16D3" w:rsidRPr="00E80E53" w:rsidRDefault="006F16D3" w:rsidP="006F16D3">
            <w:pPr>
              <w:jc w:val="center"/>
              <w:rPr>
                <w:rFonts w:ascii="GHEA Grapalat" w:hAnsi="GHEA Grapalat"/>
                <w:sz w:val="20"/>
                <w:szCs w:val="20"/>
              </w:rPr>
            </w:pPr>
          </w:p>
        </w:tc>
        <w:tc>
          <w:tcPr>
            <w:tcW w:w="1080" w:type="dxa"/>
          </w:tcPr>
          <w:p w:rsidR="006F16D3" w:rsidRPr="006F16D3" w:rsidRDefault="006F16D3" w:rsidP="006F16D3">
            <w:pPr>
              <w:rPr>
                <w:rFonts w:ascii="GHEA Grapalat" w:hAnsi="GHEA Grapalat" w:cs="Calibri"/>
                <w:bCs/>
                <w:color w:val="000000"/>
                <w:sz w:val="20"/>
                <w:szCs w:val="20"/>
                <w:lang w:val="en-US"/>
              </w:rPr>
            </w:pPr>
            <w:r>
              <w:rPr>
                <w:rFonts w:ascii="GHEA Grapalat" w:hAnsi="GHEA Grapalat" w:cs="Calibri"/>
                <w:bCs/>
                <w:color w:val="000000"/>
                <w:sz w:val="20"/>
                <w:szCs w:val="20"/>
                <w:lang w:val="en-US"/>
              </w:rPr>
              <w:t>30800</w:t>
            </w:r>
          </w:p>
          <w:p w:rsidR="006F16D3" w:rsidRPr="00E80E53" w:rsidRDefault="006F16D3" w:rsidP="006F16D3">
            <w:pPr>
              <w:rPr>
                <w:rFonts w:ascii="GHEA Grapalat" w:hAnsi="GHEA Grapalat"/>
                <w:sz w:val="20"/>
                <w:szCs w:val="20"/>
              </w:rPr>
            </w:pPr>
          </w:p>
        </w:tc>
        <w:tc>
          <w:tcPr>
            <w:tcW w:w="901" w:type="dxa"/>
          </w:tcPr>
          <w:p w:rsidR="006F16D3" w:rsidRPr="006F16D3" w:rsidRDefault="006F16D3" w:rsidP="006F16D3">
            <w:pPr>
              <w:rPr>
                <w:rFonts w:ascii="GHEA Grapalat" w:hAnsi="GHEA Grapalat" w:cs="Calibri"/>
                <w:bCs/>
                <w:color w:val="000000"/>
                <w:sz w:val="20"/>
                <w:szCs w:val="20"/>
                <w:lang w:val="en-US"/>
              </w:rPr>
            </w:pPr>
            <w:r>
              <w:rPr>
                <w:rFonts w:ascii="GHEA Grapalat" w:hAnsi="GHEA Grapalat" w:cs="Calibri"/>
                <w:bCs/>
                <w:color w:val="000000"/>
                <w:sz w:val="20"/>
                <w:szCs w:val="20"/>
                <w:lang w:val="en-US"/>
              </w:rPr>
              <w:t>88</w:t>
            </w:r>
          </w:p>
          <w:p w:rsidR="006F16D3" w:rsidRPr="00E80E53" w:rsidRDefault="006F16D3" w:rsidP="006F16D3">
            <w:pPr>
              <w:rPr>
                <w:rFonts w:ascii="GHEA Grapalat" w:hAnsi="GHEA Grapalat"/>
                <w:sz w:val="20"/>
                <w:szCs w:val="20"/>
              </w:rPr>
            </w:pPr>
          </w:p>
        </w:tc>
        <w:tc>
          <w:tcPr>
            <w:tcW w:w="1276" w:type="dxa"/>
            <w:gridSpan w:val="2"/>
          </w:tcPr>
          <w:p w:rsidR="006F16D3" w:rsidRDefault="006F16D3" w:rsidP="006F16D3">
            <w:r w:rsidRPr="00AB16C0">
              <w:t xml:space="preserve">в. Малый Веди, М. </w:t>
            </w:r>
            <w:proofErr w:type="spellStart"/>
            <w:r w:rsidRPr="00AB16C0">
              <w:t>Ованнисян</w:t>
            </w:r>
            <w:proofErr w:type="spellEnd"/>
            <w:r w:rsidRPr="00AB16C0">
              <w:t xml:space="preserve"> 24</w:t>
            </w:r>
          </w:p>
        </w:tc>
        <w:tc>
          <w:tcPr>
            <w:tcW w:w="802" w:type="dxa"/>
          </w:tcPr>
          <w:p w:rsidR="006F16D3" w:rsidRPr="00DE3328" w:rsidRDefault="006F16D3" w:rsidP="006F16D3">
            <w:pPr>
              <w:widowControl w:val="0"/>
              <w:jc w:val="center"/>
              <w:rPr>
                <w:rFonts w:ascii="GHEA Grapalat" w:hAnsi="GHEA Grapalat"/>
                <w:sz w:val="16"/>
                <w:szCs w:val="16"/>
                <w:lang w:val="en-US"/>
              </w:rPr>
            </w:pPr>
            <w:r>
              <w:rPr>
                <w:rFonts w:ascii="GHEA Grapalat" w:hAnsi="GHEA Grapalat"/>
                <w:sz w:val="16"/>
                <w:szCs w:val="16"/>
                <w:lang w:val="en-US"/>
              </w:rPr>
              <w:t>88</w:t>
            </w:r>
          </w:p>
        </w:tc>
        <w:tc>
          <w:tcPr>
            <w:tcW w:w="953" w:type="dxa"/>
          </w:tcPr>
          <w:p w:rsidR="006F16D3" w:rsidRPr="00975D9F" w:rsidRDefault="006F16D3" w:rsidP="006F16D3">
            <w:pPr>
              <w:rPr>
                <w:sz w:val="16"/>
                <w:szCs w:val="16"/>
              </w:rPr>
            </w:pPr>
            <w:r w:rsidRPr="00975D9F">
              <w:rPr>
                <w:sz w:val="16"/>
                <w:szCs w:val="16"/>
              </w:rPr>
              <w:t>20 календарных дней после вступления договора в силу - 15.12.2022 г. По предварительному заказу покупателя</w:t>
            </w:r>
          </w:p>
        </w:tc>
      </w:tr>
      <w:tr w:rsidR="0024743A" w:rsidRPr="00B138F3" w:rsidTr="00945A57">
        <w:trPr>
          <w:trHeight w:val="1075"/>
          <w:jc w:val="center"/>
        </w:trPr>
        <w:tc>
          <w:tcPr>
            <w:tcW w:w="1080" w:type="dxa"/>
            <w:vAlign w:val="center"/>
          </w:tcPr>
          <w:p w:rsidR="0024743A" w:rsidRPr="006F16D3" w:rsidRDefault="0024743A" w:rsidP="0024743A">
            <w:pPr>
              <w:widowControl w:val="0"/>
              <w:jc w:val="center"/>
              <w:rPr>
                <w:rFonts w:ascii="GHEA Grapalat" w:hAnsi="GHEA Grapalat"/>
                <w:sz w:val="16"/>
                <w:szCs w:val="16"/>
                <w:lang w:val="en-US"/>
              </w:rPr>
            </w:pPr>
            <w:r>
              <w:rPr>
                <w:rFonts w:ascii="GHEA Grapalat" w:hAnsi="GHEA Grapalat"/>
                <w:sz w:val="16"/>
                <w:szCs w:val="16"/>
                <w:lang w:val="en-US"/>
              </w:rPr>
              <w:lastRenderedPageBreak/>
              <w:t>5</w:t>
            </w:r>
          </w:p>
        </w:tc>
        <w:tc>
          <w:tcPr>
            <w:tcW w:w="1274" w:type="dxa"/>
            <w:vAlign w:val="bottom"/>
          </w:tcPr>
          <w:p w:rsidR="0024743A" w:rsidRPr="00E80E53" w:rsidRDefault="0024743A" w:rsidP="0024743A">
            <w:pPr>
              <w:jc w:val="right"/>
              <w:rPr>
                <w:rFonts w:ascii="GHEA Grapalat" w:hAnsi="GHEA Grapalat" w:cs="Calibri"/>
                <w:bCs/>
                <w:color w:val="000000"/>
                <w:sz w:val="20"/>
                <w:szCs w:val="20"/>
              </w:rPr>
            </w:pPr>
            <w:r w:rsidRPr="00E80E53">
              <w:rPr>
                <w:rFonts w:ascii="GHEA Grapalat" w:hAnsi="GHEA Grapalat" w:cs="Calibri"/>
                <w:bCs/>
                <w:color w:val="000000"/>
                <w:sz w:val="20"/>
                <w:szCs w:val="20"/>
              </w:rPr>
              <w:t>3221100</w:t>
            </w:r>
          </w:p>
        </w:tc>
        <w:tc>
          <w:tcPr>
            <w:tcW w:w="1426" w:type="dxa"/>
          </w:tcPr>
          <w:p w:rsidR="0024743A" w:rsidRPr="00884513" w:rsidRDefault="0024743A" w:rsidP="0024743A">
            <w:r w:rsidRPr="00884513">
              <w:t>Свекла</w:t>
            </w:r>
          </w:p>
        </w:tc>
        <w:tc>
          <w:tcPr>
            <w:tcW w:w="1551" w:type="dxa"/>
          </w:tcPr>
          <w:p w:rsidR="0024743A" w:rsidRDefault="0024743A" w:rsidP="0024743A">
            <w:r w:rsidRPr="00524FDD">
              <w:t>РА или эквивалент</w:t>
            </w:r>
          </w:p>
        </w:tc>
        <w:tc>
          <w:tcPr>
            <w:tcW w:w="3544" w:type="dxa"/>
          </w:tcPr>
          <w:p w:rsidR="0024743A" w:rsidRPr="00B138F3" w:rsidRDefault="0024743A" w:rsidP="0024743A">
            <w:pPr>
              <w:widowControl w:val="0"/>
              <w:jc w:val="center"/>
              <w:rPr>
                <w:rFonts w:ascii="GHEA Grapalat" w:hAnsi="GHEA Grapalat"/>
                <w:sz w:val="16"/>
                <w:szCs w:val="16"/>
              </w:rPr>
            </w:pPr>
            <w:r>
              <w:t xml:space="preserve">Внешний вид: корни свежие, целые, без болезней, сухие, неповрежденные, без трещин и </w:t>
            </w:r>
            <w:proofErr w:type="spellStart"/>
            <w:r>
              <w:t>повреждений.Внутреннее</w:t>
            </w:r>
            <w:proofErr w:type="spellEnd"/>
            <w:r>
              <w:t xml:space="preserve"> строение: ядро ​​сочное, темно-красного цвета разных </w:t>
            </w:r>
            <w:proofErr w:type="spellStart"/>
            <w:r>
              <w:t>оттенков.Размер</w:t>
            </w:r>
            <w:proofErr w:type="spellEnd"/>
            <w:r>
              <w:t xml:space="preserve"> корней (при наибольшем поперечном диаметре) 5-14 см. Допускаются отклонения от указанных размеров при механических повреждениях на глубину более 3 мм, не более 5% от общей </w:t>
            </w:r>
            <w:proofErr w:type="spellStart"/>
            <w:r>
              <w:t>суммы.Почва</w:t>
            </w:r>
            <w:proofErr w:type="spellEnd"/>
            <w:r>
              <w:t xml:space="preserve">, прикрепленная к </w:t>
            </w:r>
            <w:proofErr w:type="spellStart"/>
            <w:r>
              <w:t>корнямколичество</w:t>
            </w:r>
            <w:proofErr w:type="spellEnd"/>
            <w:r>
              <w:t xml:space="preserve"> не более 1% от общего количества. Доставка раз в неделю.</w:t>
            </w:r>
          </w:p>
        </w:tc>
        <w:tc>
          <w:tcPr>
            <w:tcW w:w="1173" w:type="dxa"/>
            <w:gridSpan w:val="2"/>
          </w:tcPr>
          <w:p w:rsidR="0024743A" w:rsidRDefault="0024743A" w:rsidP="0024743A">
            <w:r w:rsidRPr="005F31D0">
              <w:t>кг</w:t>
            </w:r>
          </w:p>
        </w:tc>
        <w:tc>
          <w:tcPr>
            <w:tcW w:w="1382" w:type="dxa"/>
          </w:tcPr>
          <w:p w:rsidR="0024743A" w:rsidRPr="00E80E53" w:rsidRDefault="0024743A" w:rsidP="0024743A">
            <w:pPr>
              <w:jc w:val="center"/>
              <w:rPr>
                <w:rFonts w:ascii="GHEA Grapalat" w:hAnsi="GHEA Grapalat" w:cs="Calibri"/>
                <w:bCs/>
                <w:color w:val="000000"/>
                <w:sz w:val="20"/>
                <w:szCs w:val="20"/>
              </w:rPr>
            </w:pPr>
            <w:r w:rsidRPr="00E80E53">
              <w:rPr>
                <w:rFonts w:ascii="GHEA Grapalat" w:hAnsi="GHEA Grapalat" w:cs="Calibri"/>
                <w:bCs/>
                <w:color w:val="000000"/>
                <w:sz w:val="20"/>
                <w:szCs w:val="20"/>
              </w:rPr>
              <w:t>450</w:t>
            </w:r>
          </w:p>
          <w:p w:rsidR="0024743A" w:rsidRPr="00E80E53" w:rsidRDefault="0024743A" w:rsidP="0024743A">
            <w:pPr>
              <w:jc w:val="center"/>
              <w:rPr>
                <w:rFonts w:ascii="GHEA Grapalat" w:hAnsi="GHEA Grapalat"/>
                <w:sz w:val="20"/>
                <w:szCs w:val="20"/>
              </w:rPr>
            </w:pPr>
          </w:p>
        </w:tc>
        <w:tc>
          <w:tcPr>
            <w:tcW w:w="1080" w:type="dxa"/>
          </w:tcPr>
          <w:p w:rsidR="0024743A" w:rsidRPr="0024743A" w:rsidRDefault="0024743A" w:rsidP="0024743A">
            <w:pPr>
              <w:jc w:val="center"/>
              <w:rPr>
                <w:rFonts w:ascii="GHEA Grapalat" w:hAnsi="GHEA Grapalat" w:cs="Calibri"/>
                <w:bCs/>
                <w:color w:val="000000"/>
                <w:sz w:val="20"/>
                <w:szCs w:val="20"/>
                <w:lang w:val="en-US"/>
              </w:rPr>
            </w:pPr>
            <w:r>
              <w:rPr>
                <w:rFonts w:ascii="GHEA Grapalat" w:hAnsi="GHEA Grapalat" w:cs="Calibri"/>
                <w:bCs/>
                <w:color w:val="000000"/>
                <w:sz w:val="20"/>
                <w:szCs w:val="20"/>
                <w:lang w:val="en-US"/>
              </w:rPr>
              <w:t>6300</w:t>
            </w:r>
          </w:p>
          <w:p w:rsidR="0024743A" w:rsidRPr="00E80E53" w:rsidRDefault="0024743A" w:rsidP="0024743A">
            <w:pPr>
              <w:jc w:val="center"/>
              <w:rPr>
                <w:rFonts w:ascii="GHEA Grapalat" w:hAnsi="GHEA Grapalat"/>
                <w:sz w:val="20"/>
                <w:szCs w:val="20"/>
              </w:rPr>
            </w:pPr>
          </w:p>
        </w:tc>
        <w:tc>
          <w:tcPr>
            <w:tcW w:w="901" w:type="dxa"/>
          </w:tcPr>
          <w:p w:rsidR="0024743A" w:rsidRPr="0024743A" w:rsidRDefault="0024743A" w:rsidP="0024743A">
            <w:pPr>
              <w:jc w:val="center"/>
              <w:rPr>
                <w:rFonts w:ascii="GHEA Grapalat" w:hAnsi="GHEA Grapalat" w:cs="Calibri"/>
                <w:bCs/>
                <w:color w:val="000000"/>
                <w:sz w:val="20"/>
                <w:szCs w:val="20"/>
                <w:lang w:val="en-US"/>
              </w:rPr>
            </w:pPr>
            <w:r>
              <w:rPr>
                <w:rFonts w:ascii="GHEA Grapalat" w:hAnsi="GHEA Grapalat" w:cs="Calibri"/>
                <w:bCs/>
                <w:color w:val="000000"/>
                <w:sz w:val="20"/>
                <w:szCs w:val="20"/>
                <w:lang w:val="en-US"/>
              </w:rPr>
              <w:t>14</w:t>
            </w:r>
          </w:p>
          <w:p w:rsidR="0024743A" w:rsidRPr="00E80E53" w:rsidRDefault="0024743A" w:rsidP="0024743A">
            <w:pPr>
              <w:jc w:val="center"/>
              <w:rPr>
                <w:rFonts w:ascii="GHEA Grapalat" w:hAnsi="GHEA Grapalat"/>
                <w:sz w:val="20"/>
                <w:szCs w:val="20"/>
              </w:rPr>
            </w:pPr>
          </w:p>
        </w:tc>
        <w:tc>
          <w:tcPr>
            <w:tcW w:w="1276" w:type="dxa"/>
            <w:gridSpan w:val="2"/>
          </w:tcPr>
          <w:p w:rsidR="0024743A" w:rsidRDefault="0024743A" w:rsidP="0024743A">
            <w:r w:rsidRPr="00E53AD0">
              <w:t xml:space="preserve">в. Малый Веди, М. </w:t>
            </w:r>
            <w:proofErr w:type="spellStart"/>
            <w:r w:rsidRPr="00E53AD0">
              <w:t>Ованнисян</w:t>
            </w:r>
            <w:proofErr w:type="spellEnd"/>
            <w:r w:rsidRPr="00E53AD0">
              <w:t xml:space="preserve"> 24</w:t>
            </w:r>
          </w:p>
        </w:tc>
        <w:tc>
          <w:tcPr>
            <w:tcW w:w="802" w:type="dxa"/>
          </w:tcPr>
          <w:p w:rsidR="0024743A" w:rsidRPr="00DE3328" w:rsidRDefault="0024743A" w:rsidP="0024743A">
            <w:pPr>
              <w:widowControl w:val="0"/>
              <w:jc w:val="center"/>
              <w:rPr>
                <w:rFonts w:ascii="GHEA Grapalat" w:hAnsi="GHEA Grapalat"/>
                <w:sz w:val="16"/>
                <w:szCs w:val="16"/>
                <w:lang w:val="en-US"/>
              </w:rPr>
            </w:pPr>
            <w:r>
              <w:rPr>
                <w:rFonts w:ascii="GHEA Grapalat" w:hAnsi="GHEA Grapalat"/>
                <w:sz w:val="16"/>
                <w:szCs w:val="16"/>
                <w:lang w:val="en-US"/>
              </w:rPr>
              <w:t>14</w:t>
            </w:r>
          </w:p>
        </w:tc>
        <w:tc>
          <w:tcPr>
            <w:tcW w:w="953" w:type="dxa"/>
          </w:tcPr>
          <w:p w:rsidR="0024743A" w:rsidRPr="00975D9F" w:rsidRDefault="0024743A" w:rsidP="0024743A">
            <w:pPr>
              <w:rPr>
                <w:sz w:val="16"/>
                <w:szCs w:val="16"/>
              </w:rPr>
            </w:pPr>
            <w:r w:rsidRPr="00975D9F">
              <w:rPr>
                <w:sz w:val="16"/>
                <w:szCs w:val="16"/>
              </w:rPr>
              <w:t>20 календарных дней после вступления договора в силу - 15.12.2022 г. По предварительному заказу покупателя</w:t>
            </w:r>
          </w:p>
        </w:tc>
      </w:tr>
      <w:tr w:rsidR="0024743A" w:rsidRPr="00B138F3" w:rsidTr="00945A57">
        <w:trPr>
          <w:trHeight w:val="1075"/>
          <w:jc w:val="center"/>
        </w:trPr>
        <w:tc>
          <w:tcPr>
            <w:tcW w:w="1080" w:type="dxa"/>
            <w:vAlign w:val="center"/>
          </w:tcPr>
          <w:p w:rsidR="0024743A" w:rsidRPr="0024743A" w:rsidRDefault="0024743A" w:rsidP="0024743A">
            <w:pPr>
              <w:widowControl w:val="0"/>
              <w:jc w:val="center"/>
              <w:rPr>
                <w:rFonts w:ascii="GHEA Grapalat" w:hAnsi="GHEA Grapalat"/>
                <w:sz w:val="16"/>
                <w:szCs w:val="16"/>
                <w:lang w:val="en-US"/>
              </w:rPr>
            </w:pPr>
            <w:r>
              <w:rPr>
                <w:rFonts w:ascii="GHEA Grapalat" w:hAnsi="GHEA Grapalat"/>
                <w:sz w:val="16"/>
                <w:szCs w:val="16"/>
                <w:lang w:val="en-US"/>
              </w:rPr>
              <w:t>6</w:t>
            </w:r>
          </w:p>
        </w:tc>
        <w:tc>
          <w:tcPr>
            <w:tcW w:w="1274" w:type="dxa"/>
            <w:vAlign w:val="bottom"/>
          </w:tcPr>
          <w:p w:rsidR="0024743A" w:rsidRPr="00E80E53" w:rsidRDefault="0024743A" w:rsidP="0024743A">
            <w:pPr>
              <w:jc w:val="right"/>
              <w:rPr>
                <w:rFonts w:ascii="GHEA Grapalat" w:hAnsi="GHEA Grapalat" w:cs="Calibri"/>
                <w:bCs/>
                <w:color w:val="000000"/>
                <w:sz w:val="20"/>
                <w:szCs w:val="20"/>
              </w:rPr>
            </w:pPr>
            <w:r>
              <w:rPr>
                <w:rFonts w:ascii="GHEA Grapalat" w:hAnsi="GHEA Grapalat" w:cs="Calibri"/>
                <w:bCs/>
                <w:color w:val="000000"/>
                <w:sz w:val="20"/>
                <w:szCs w:val="20"/>
                <w:lang w:val="en-US"/>
              </w:rPr>
              <w:t>0</w:t>
            </w:r>
            <w:r w:rsidRPr="00E80E53">
              <w:rPr>
                <w:rFonts w:ascii="GHEA Grapalat" w:hAnsi="GHEA Grapalat" w:cs="Calibri"/>
                <w:bCs/>
                <w:color w:val="000000"/>
                <w:sz w:val="20"/>
                <w:szCs w:val="20"/>
              </w:rPr>
              <w:t>3221110</w:t>
            </w:r>
          </w:p>
        </w:tc>
        <w:tc>
          <w:tcPr>
            <w:tcW w:w="1426" w:type="dxa"/>
          </w:tcPr>
          <w:p w:rsidR="0024743A" w:rsidRPr="00CE09BC" w:rsidRDefault="0024743A" w:rsidP="0024743A">
            <w:r w:rsidRPr="00CE09BC">
              <w:t>Морковь</w:t>
            </w:r>
          </w:p>
        </w:tc>
        <w:tc>
          <w:tcPr>
            <w:tcW w:w="1551" w:type="dxa"/>
          </w:tcPr>
          <w:p w:rsidR="0024743A" w:rsidRDefault="0024743A" w:rsidP="0024743A">
            <w:r w:rsidRPr="00524FDD">
              <w:t>РА или эквивалент</w:t>
            </w:r>
          </w:p>
        </w:tc>
        <w:tc>
          <w:tcPr>
            <w:tcW w:w="3544" w:type="dxa"/>
          </w:tcPr>
          <w:p w:rsidR="0024743A" w:rsidRPr="00B138F3" w:rsidRDefault="0024743A" w:rsidP="0024743A">
            <w:pPr>
              <w:widowControl w:val="0"/>
              <w:jc w:val="center"/>
              <w:rPr>
                <w:rFonts w:ascii="GHEA Grapalat" w:hAnsi="GHEA Grapalat"/>
                <w:sz w:val="16"/>
                <w:szCs w:val="16"/>
              </w:rPr>
            </w:pPr>
            <w:r>
              <w:t>Обычный и выбранного типа. Безопасность и маркировка по постановлению Правительства РА 2006г. Доставка один раз в неделю, в соответствии со статьей 8 Закона РА «О безопасности пищевых продуктов», утвержденного постановлением N 1913-Н от 21 декабря 1913-Н.</w:t>
            </w:r>
          </w:p>
        </w:tc>
        <w:tc>
          <w:tcPr>
            <w:tcW w:w="1173" w:type="dxa"/>
            <w:gridSpan w:val="2"/>
          </w:tcPr>
          <w:p w:rsidR="0024743A" w:rsidRDefault="0024743A" w:rsidP="0024743A">
            <w:r w:rsidRPr="005F31D0">
              <w:t>кг</w:t>
            </w:r>
          </w:p>
        </w:tc>
        <w:tc>
          <w:tcPr>
            <w:tcW w:w="1382" w:type="dxa"/>
          </w:tcPr>
          <w:p w:rsidR="0024743A" w:rsidRPr="00E80E53" w:rsidRDefault="0024743A" w:rsidP="0024743A">
            <w:pPr>
              <w:jc w:val="center"/>
              <w:rPr>
                <w:rFonts w:ascii="GHEA Grapalat" w:hAnsi="GHEA Grapalat" w:cs="Calibri"/>
                <w:bCs/>
                <w:color w:val="000000"/>
                <w:sz w:val="20"/>
                <w:szCs w:val="20"/>
              </w:rPr>
            </w:pPr>
            <w:r w:rsidRPr="00E80E53">
              <w:rPr>
                <w:rFonts w:ascii="GHEA Grapalat" w:hAnsi="GHEA Grapalat" w:cs="Calibri"/>
                <w:bCs/>
                <w:color w:val="000000"/>
                <w:sz w:val="20"/>
                <w:szCs w:val="20"/>
              </w:rPr>
              <w:t>450</w:t>
            </w:r>
          </w:p>
          <w:p w:rsidR="0024743A" w:rsidRPr="00E80E53" w:rsidRDefault="0024743A" w:rsidP="0024743A">
            <w:pPr>
              <w:jc w:val="center"/>
              <w:rPr>
                <w:rFonts w:ascii="GHEA Grapalat" w:hAnsi="GHEA Grapalat"/>
                <w:sz w:val="20"/>
                <w:szCs w:val="20"/>
              </w:rPr>
            </w:pPr>
          </w:p>
        </w:tc>
        <w:tc>
          <w:tcPr>
            <w:tcW w:w="1080" w:type="dxa"/>
          </w:tcPr>
          <w:p w:rsidR="0024743A" w:rsidRPr="0024743A" w:rsidRDefault="0024743A" w:rsidP="0024743A">
            <w:pPr>
              <w:jc w:val="center"/>
              <w:rPr>
                <w:rFonts w:ascii="GHEA Grapalat" w:hAnsi="GHEA Grapalat" w:cs="Calibri"/>
                <w:bCs/>
                <w:color w:val="000000"/>
                <w:sz w:val="20"/>
                <w:szCs w:val="20"/>
                <w:lang w:val="en-US"/>
              </w:rPr>
            </w:pPr>
            <w:r>
              <w:rPr>
                <w:rFonts w:ascii="GHEA Grapalat" w:hAnsi="GHEA Grapalat" w:cs="Calibri"/>
                <w:bCs/>
                <w:color w:val="000000"/>
                <w:sz w:val="20"/>
                <w:szCs w:val="20"/>
                <w:lang w:val="en-US"/>
              </w:rPr>
              <w:t>8100</w:t>
            </w:r>
          </w:p>
          <w:p w:rsidR="0024743A" w:rsidRPr="00E80E53" w:rsidRDefault="0024743A" w:rsidP="0024743A">
            <w:pPr>
              <w:jc w:val="center"/>
              <w:rPr>
                <w:rFonts w:ascii="GHEA Grapalat" w:hAnsi="GHEA Grapalat"/>
                <w:sz w:val="20"/>
                <w:szCs w:val="20"/>
              </w:rPr>
            </w:pPr>
          </w:p>
        </w:tc>
        <w:tc>
          <w:tcPr>
            <w:tcW w:w="901" w:type="dxa"/>
          </w:tcPr>
          <w:p w:rsidR="0024743A" w:rsidRPr="0024743A" w:rsidRDefault="0024743A" w:rsidP="0024743A">
            <w:pPr>
              <w:jc w:val="center"/>
              <w:rPr>
                <w:rFonts w:ascii="GHEA Grapalat" w:hAnsi="GHEA Grapalat" w:cs="Calibri"/>
                <w:bCs/>
                <w:color w:val="000000"/>
                <w:sz w:val="20"/>
                <w:szCs w:val="20"/>
                <w:lang w:val="en-US"/>
              </w:rPr>
            </w:pPr>
            <w:r>
              <w:rPr>
                <w:rFonts w:ascii="GHEA Grapalat" w:hAnsi="GHEA Grapalat" w:cs="Calibri"/>
                <w:bCs/>
                <w:color w:val="000000"/>
                <w:sz w:val="20"/>
                <w:szCs w:val="20"/>
                <w:lang w:val="en-US"/>
              </w:rPr>
              <w:t>18</w:t>
            </w:r>
          </w:p>
          <w:p w:rsidR="0024743A" w:rsidRPr="00E80E53" w:rsidRDefault="0024743A" w:rsidP="0024743A">
            <w:pPr>
              <w:jc w:val="center"/>
              <w:rPr>
                <w:rFonts w:ascii="GHEA Grapalat" w:hAnsi="GHEA Grapalat"/>
                <w:sz w:val="20"/>
                <w:szCs w:val="20"/>
              </w:rPr>
            </w:pPr>
          </w:p>
        </w:tc>
        <w:tc>
          <w:tcPr>
            <w:tcW w:w="1276" w:type="dxa"/>
            <w:gridSpan w:val="2"/>
          </w:tcPr>
          <w:p w:rsidR="0024743A" w:rsidRDefault="0024743A" w:rsidP="0024743A">
            <w:r w:rsidRPr="0005709D">
              <w:t xml:space="preserve">в. Малый Веди, М. </w:t>
            </w:r>
            <w:proofErr w:type="spellStart"/>
            <w:r w:rsidRPr="0005709D">
              <w:t>Ованнисян</w:t>
            </w:r>
            <w:proofErr w:type="spellEnd"/>
            <w:r w:rsidRPr="0005709D">
              <w:t xml:space="preserve"> 24</w:t>
            </w:r>
          </w:p>
        </w:tc>
        <w:tc>
          <w:tcPr>
            <w:tcW w:w="802" w:type="dxa"/>
          </w:tcPr>
          <w:p w:rsidR="0024743A" w:rsidRPr="00DE3328" w:rsidRDefault="0024743A" w:rsidP="0024743A">
            <w:pPr>
              <w:widowControl w:val="0"/>
              <w:jc w:val="center"/>
              <w:rPr>
                <w:rFonts w:ascii="GHEA Grapalat" w:hAnsi="GHEA Grapalat"/>
                <w:sz w:val="16"/>
                <w:szCs w:val="16"/>
                <w:lang w:val="en-US"/>
              </w:rPr>
            </w:pPr>
            <w:r>
              <w:rPr>
                <w:rFonts w:ascii="GHEA Grapalat" w:hAnsi="GHEA Grapalat"/>
                <w:sz w:val="16"/>
                <w:szCs w:val="16"/>
                <w:lang w:val="en-US"/>
              </w:rPr>
              <w:t>18</w:t>
            </w:r>
          </w:p>
        </w:tc>
        <w:tc>
          <w:tcPr>
            <w:tcW w:w="953" w:type="dxa"/>
          </w:tcPr>
          <w:p w:rsidR="0024743A" w:rsidRPr="00975D9F" w:rsidRDefault="0024743A" w:rsidP="0024743A">
            <w:pPr>
              <w:rPr>
                <w:sz w:val="16"/>
                <w:szCs w:val="16"/>
              </w:rPr>
            </w:pPr>
            <w:r w:rsidRPr="00975D9F">
              <w:rPr>
                <w:sz w:val="16"/>
                <w:szCs w:val="16"/>
              </w:rPr>
              <w:t>20 календарных дней после вступления договора в силу - 15.12.2022 г. По предварительному заказу покупателя</w:t>
            </w:r>
          </w:p>
        </w:tc>
      </w:tr>
      <w:tr w:rsidR="0024743A" w:rsidRPr="00B138F3" w:rsidTr="00945A57">
        <w:trPr>
          <w:trHeight w:val="1075"/>
          <w:jc w:val="center"/>
        </w:trPr>
        <w:tc>
          <w:tcPr>
            <w:tcW w:w="1080" w:type="dxa"/>
            <w:vAlign w:val="center"/>
          </w:tcPr>
          <w:p w:rsidR="0024743A" w:rsidRPr="0024743A" w:rsidRDefault="0024743A" w:rsidP="0024743A">
            <w:pPr>
              <w:widowControl w:val="0"/>
              <w:jc w:val="center"/>
              <w:rPr>
                <w:rFonts w:ascii="GHEA Grapalat" w:hAnsi="GHEA Grapalat"/>
                <w:sz w:val="16"/>
                <w:szCs w:val="16"/>
                <w:lang w:val="en-US"/>
              </w:rPr>
            </w:pPr>
            <w:r>
              <w:rPr>
                <w:rFonts w:ascii="GHEA Grapalat" w:hAnsi="GHEA Grapalat"/>
                <w:sz w:val="16"/>
                <w:szCs w:val="16"/>
                <w:lang w:val="en-US"/>
              </w:rPr>
              <w:t>7</w:t>
            </w:r>
          </w:p>
        </w:tc>
        <w:tc>
          <w:tcPr>
            <w:tcW w:w="1274" w:type="dxa"/>
            <w:vAlign w:val="bottom"/>
          </w:tcPr>
          <w:p w:rsidR="0024743A" w:rsidRPr="00E80E53" w:rsidRDefault="0024743A" w:rsidP="0024743A">
            <w:pPr>
              <w:jc w:val="right"/>
              <w:rPr>
                <w:rFonts w:ascii="GHEA Grapalat" w:hAnsi="GHEA Grapalat" w:cs="Calibri"/>
                <w:bCs/>
                <w:color w:val="000000"/>
                <w:sz w:val="20"/>
                <w:szCs w:val="20"/>
              </w:rPr>
            </w:pPr>
            <w:r w:rsidRPr="00E80E53">
              <w:rPr>
                <w:rFonts w:ascii="GHEA Grapalat" w:hAnsi="GHEA Grapalat" w:cs="Calibri"/>
                <w:bCs/>
                <w:color w:val="000000"/>
                <w:sz w:val="20"/>
                <w:szCs w:val="20"/>
              </w:rPr>
              <w:t>15551600</w:t>
            </w:r>
          </w:p>
        </w:tc>
        <w:tc>
          <w:tcPr>
            <w:tcW w:w="1426" w:type="dxa"/>
          </w:tcPr>
          <w:p w:rsidR="0024743A" w:rsidRPr="00243464" w:rsidRDefault="0024743A" w:rsidP="0024743A">
            <w:r w:rsidRPr="00243464">
              <w:t>Йогурт</w:t>
            </w:r>
          </w:p>
        </w:tc>
        <w:tc>
          <w:tcPr>
            <w:tcW w:w="1551" w:type="dxa"/>
          </w:tcPr>
          <w:p w:rsidR="0024743A" w:rsidRDefault="0024743A" w:rsidP="0024743A">
            <w:r w:rsidRPr="00524FDD">
              <w:t>РА или эквивалент</w:t>
            </w:r>
          </w:p>
        </w:tc>
        <w:tc>
          <w:tcPr>
            <w:tcW w:w="3544" w:type="dxa"/>
          </w:tcPr>
          <w:p w:rsidR="0024743A" w:rsidRPr="00B138F3" w:rsidRDefault="0024743A" w:rsidP="0024743A">
            <w:pPr>
              <w:widowControl w:val="0"/>
              <w:jc w:val="center"/>
              <w:rPr>
                <w:rFonts w:ascii="GHEA Grapalat" w:hAnsi="GHEA Grapalat"/>
                <w:sz w:val="16"/>
                <w:szCs w:val="16"/>
              </w:rPr>
            </w:pPr>
            <w:r>
              <w:t xml:space="preserve">Молоко коровье парное, жирность не менее 3%, кислотность 65-1000Т, маркировка безопасности </w:t>
            </w:r>
            <w:r>
              <w:rPr>
                <w:rFonts w:ascii="Sylfaen" w:hAnsi="Sylfaen" w:cs="Sylfaen"/>
              </w:rPr>
              <w:t>և</w:t>
            </w:r>
            <w:r>
              <w:t xml:space="preserve"> в </w:t>
            </w:r>
            <w:r>
              <w:lastRenderedPageBreak/>
              <w:t>соответствии с Постановлением Правительства РА 2006 г. Статья 8 Закона Республики Армения «О безопасности пищевых продуктов», утвержденного постановлением N 1925-Н от 21 декабря 1925-Н.</w:t>
            </w:r>
          </w:p>
        </w:tc>
        <w:tc>
          <w:tcPr>
            <w:tcW w:w="1173" w:type="dxa"/>
            <w:gridSpan w:val="2"/>
          </w:tcPr>
          <w:p w:rsidR="0024743A" w:rsidRDefault="0024743A" w:rsidP="0024743A">
            <w:r w:rsidRPr="005F31D0">
              <w:lastRenderedPageBreak/>
              <w:t>кг</w:t>
            </w:r>
          </w:p>
        </w:tc>
        <w:tc>
          <w:tcPr>
            <w:tcW w:w="1382" w:type="dxa"/>
          </w:tcPr>
          <w:p w:rsidR="0024743A" w:rsidRPr="00E80E53" w:rsidRDefault="0024743A" w:rsidP="0024743A">
            <w:pPr>
              <w:rPr>
                <w:rFonts w:ascii="GHEA Grapalat" w:hAnsi="GHEA Grapalat" w:cs="Calibri"/>
                <w:bCs/>
                <w:color w:val="000000"/>
                <w:sz w:val="20"/>
                <w:szCs w:val="20"/>
              </w:rPr>
            </w:pPr>
            <w:r w:rsidRPr="00E80E53">
              <w:rPr>
                <w:rFonts w:ascii="GHEA Grapalat" w:hAnsi="GHEA Grapalat" w:cs="Calibri"/>
                <w:bCs/>
                <w:color w:val="000000"/>
                <w:sz w:val="20"/>
                <w:szCs w:val="20"/>
              </w:rPr>
              <w:t>550</w:t>
            </w:r>
          </w:p>
          <w:p w:rsidR="0024743A" w:rsidRPr="00E80E53" w:rsidRDefault="0024743A" w:rsidP="0024743A">
            <w:pPr>
              <w:rPr>
                <w:rFonts w:ascii="GHEA Grapalat" w:hAnsi="GHEA Grapalat"/>
                <w:sz w:val="20"/>
                <w:szCs w:val="20"/>
              </w:rPr>
            </w:pPr>
          </w:p>
        </w:tc>
        <w:tc>
          <w:tcPr>
            <w:tcW w:w="1080" w:type="dxa"/>
          </w:tcPr>
          <w:p w:rsidR="0024743A" w:rsidRPr="003017BE" w:rsidRDefault="003017BE" w:rsidP="0024743A">
            <w:pPr>
              <w:rPr>
                <w:rFonts w:ascii="GHEA Grapalat" w:hAnsi="GHEA Grapalat" w:cs="Calibri"/>
                <w:bCs/>
                <w:color w:val="000000"/>
                <w:sz w:val="20"/>
                <w:szCs w:val="20"/>
                <w:lang w:val="en-US"/>
              </w:rPr>
            </w:pPr>
            <w:r>
              <w:rPr>
                <w:rFonts w:ascii="GHEA Grapalat" w:hAnsi="GHEA Grapalat" w:cs="Calibri"/>
                <w:bCs/>
                <w:color w:val="000000"/>
                <w:sz w:val="20"/>
                <w:szCs w:val="20"/>
                <w:lang w:val="en-US"/>
              </w:rPr>
              <w:t>107250</w:t>
            </w:r>
          </w:p>
          <w:p w:rsidR="0024743A" w:rsidRPr="00E80E53" w:rsidRDefault="0024743A" w:rsidP="0024743A">
            <w:pPr>
              <w:rPr>
                <w:rFonts w:ascii="GHEA Grapalat" w:hAnsi="GHEA Grapalat"/>
                <w:sz w:val="20"/>
                <w:szCs w:val="20"/>
              </w:rPr>
            </w:pPr>
          </w:p>
        </w:tc>
        <w:tc>
          <w:tcPr>
            <w:tcW w:w="901" w:type="dxa"/>
          </w:tcPr>
          <w:p w:rsidR="0024743A" w:rsidRPr="003017BE" w:rsidRDefault="003017BE" w:rsidP="0024743A">
            <w:pPr>
              <w:jc w:val="center"/>
              <w:rPr>
                <w:rFonts w:ascii="GHEA Grapalat" w:hAnsi="GHEA Grapalat" w:cs="Calibri"/>
                <w:bCs/>
                <w:color w:val="000000"/>
                <w:sz w:val="20"/>
                <w:szCs w:val="20"/>
                <w:lang w:val="en-US"/>
              </w:rPr>
            </w:pPr>
            <w:r>
              <w:rPr>
                <w:rFonts w:ascii="GHEA Grapalat" w:hAnsi="GHEA Grapalat" w:cs="Calibri"/>
                <w:bCs/>
                <w:color w:val="000000"/>
                <w:sz w:val="20"/>
                <w:szCs w:val="20"/>
                <w:lang w:val="en-US"/>
              </w:rPr>
              <w:t>195</w:t>
            </w:r>
          </w:p>
          <w:p w:rsidR="0024743A" w:rsidRPr="00E80E53" w:rsidRDefault="0024743A" w:rsidP="0024743A">
            <w:pPr>
              <w:jc w:val="center"/>
              <w:rPr>
                <w:rFonts w:ascii="GHEA Grapalat" w:hAnsi="GHEA Grapalat"/>
                <w:sz w:val="20"/>
                <w:szCs w:val="20"/>
              </w:rPr>
            </w:pPr>
          </w:p>
        </w:tc>
        <w:tc>
          <w:tcPr>
            <w:tcW w:w="1276" w:type="dxa"/>
            <w:gridSpan w:val="2"/>
          </w:tcPr>
          <w:p w:rsidR="0024743A" w:rsidRDefault="0024743A" w:rsidP="0024743A">
            <w:r w:rsidRPr="00F46BB8">
              <w:t xml:space="preserve">в. Малый Веди, М. </w:t>
            </w:r>
            <w:proofErr w:type="spellStart"/>
            <w:r w:rsidRPr="00F46BB8">
              <w:t>Ованнисян</w:t>
            </w:r>
            <w:proofErr w:type="spellEnd"/>
            <w:r w:rsidRPr="00F46BB8">
              <w:t xml:space="preserve"> 24</w:t>
            </w:r>
          </w:p>
        </w:tc>
        <w:tc>
          <w:tcPr>
            <w:tcW w:w="802" w:type="dxa"/>
          </w:tcPr>
          <w:p w:rsidR="0024743A" w:rsidRPr="00DE3328" w:rsidRDefault="003017BE" w:rsidP="0024743A">
            <w:pPr>
              <w:widowControl w:val="0"/>
              <w:jc w:val="center"/>
              <w:rPr>
                <w:rFonts w:ascii="GHEA Grapalat" w:hAnsi="GHEA Grapalat"/>
                <w:sz w:val="16"/>
                <w:szCs w:val="16"/>
                <w:lang w:val="en-US"/>
              </w:rPr>
            </w:pPr>
            <w:r>
              <w:rPr>
                <w:rFonts w:ascii="GHEA Grapalat" w:hAnsi="GHEA Grapalat"/>
                <w:sz w:val="16"/>
                <w:szCs w:val="16"/>
                <w:lang w:val="en-US"/>
              </w:rPr>
              <w:t>195</w:t>
            </w:r>
          </w:p>
        </w:tc>
        <w:tc>
          <w:tcPr>
            <w:tcW w:w="953" w:type="dxa"/>
          </w:tcPr>
          <w:p w:rsidR="0024743A" w:rsidRPr="00975D9F" w:rsidRDefault="0024743A" w:rsidP="0024743A">
            <w:pPr>
              <w:rPr>
                <w:sz w:val="16"/>
                <w:szCs w:val="16"/>
              </w:rPr>
            </w:pPr>
            <w:r w:rsidRPr="00975D9F">
              <w:rPr>
                <w:sz w:val="16"/>
                <w:szCs w:val="16"/>
              </w:rPr>
              <w:t xml:space="preserve">20 календарных дней после вступления договора в силу - </w:t>
            </w:r>
            <w:r w:rsidRPr="00975D9F">
              <w:rPr>
                <w:sz w:val="16"/>
                <w:szCs w:val="16"/>
              </w:rPr>
              <w:lastRenderedPageBreak/>
              <w:t>15.12.2022 г. По предварительному заказу покупателя</w:t>
            </w:r>
          </w:p>
        </w:tc>
      </w:tr>
      <w:tr w:rsidR="0024743A" w:rsidRPr="00B138F3" w:rsidTr="00945A57">
        <w:trPr>
          <w:trHeight w:val="1075"/>
          <w:jc w:val="center"/>
        </w:trPr>
        <w:tc>
          <w:tcPr>
            <w:tcW w:w="1080" w:type="dxa"/>
            <w:vAlign w:val="center"/>
          </w:tcPr>
          <w:p w:rsidR="0024743A" w:rsidRPr="0024743A" w:rsidRDefault="0024743A" w:rsidP="0024743A">
            <w:pPr>
              <w:widowControl w:val="0"/>
              <w:jc w:val="center"/>
              <w:rPr>
                <w:rFonts w:ascii="GHEA Grapalat" w:hAnsi="GHEA Grapalat"/>
                <w:sz w:val="16"/>
                <w:szCs w:val="16"/>
                <w:lang w:val="en-US"/>
              </w:rPr>
            </w:pPr>
            <w:r>
              <w:rPr>
                <w:rFonts w:ascii="GHEA Grapalat" w:hAnsi="GHEA Grapalat"/>
                <w:sz w:val="16"/>
                <w:szCs w:val="16"/>
                <w:lang w:val="en-US"/>
              </w:rPr>
              <w:lastRenderedPageBreak/>
              <w:t>8</w:t>
            </w:r>
          </w:p>
        </w:tc>
        <w:tc>
          <w:tcPr>
            <w:tcW w:w="1274" w:type="dxa"/>
            <w:vAlign w:val="bottom"/>
          </w:tcPr>
          <w:p w:rsidR="0024743A" w:rsidRPr="00E80E53" w:rsidRDefault="0024743A" w:rsidP="0024743A">
            <w:pPr>
              <w:jc w:val="right"/>
              <w:rPr>
                <w:rFonts w:ascii="GHEA Grapalat" w:hAnsi="GHEA Grapalat" w:cs="Calibri"/>
                <w:bCs/>
                <w:color w:val="000000"/>
                <w:sz w:val="20"/>
                <w:szCs w:val="20"/>
              </w:rPr>
            </w:pPr>
            <w:r w:rsidRPr="00E80E53">
              <w:rPr>
                <w:rFonts w:ascii="GHEA Grapalat" w:hAnsi="GHEA Grapalat" w:cs="Calibri"/>
                <w:bCs/>
                <w:color w:val="000000"/>
                <w:sz w:val="20"/>
                <w:szCs w:val="20"/>
              </w:rPr>
              <w:t>15511100</w:t>
            </w:r>
          </w:p>
        </w:tc>
        <w:tc>
          <w:tcPr>
            <w:tcW w:w="1426" w:type="dxa"/>
          </w:tcPr>
          <w:p w:rsidR="0024743A" w:rsidRPr="00243464" w:rsidRDefault="0024743A" w:rsidP="0024743A">
            <w:r w:rsidRPr="00243464">
              <w:t> Молоко пастеризованное</w:t>
            </w:r>
          </w:p>
        </w:tc>
        <w:tc>
          <w:tcPr>
            <w:tcW w:w="1551" w:type="dxa"/>
          </w:tcPr>
          <w:p w:rsidR="0024743A" w:rsidRDefault="0024743A" w:rsidP="0024743A">
            <w:r w:rsidRPr="00524FDD">
              <w:t>РА или эквивалент</w:t>
            </w:r>
          </w:p>
        </w:tc>
        <w:tc>
          <w:tcPr>
            <w:tcW w:w="3544" w:type="dxa"/>
          </w:tcPr>
          <w:p w:rsidR="0024743A" w:rsidRPr="00B138F3" w:rsidRDefault="0024743A" w:rsidP="0024743A">
            <w:pPr>
              <w:widowControl w:val="0"/>
              <w:jc w:val="center"/>
              <w:rPr>
                <w:rFonts w:ascii="GHEA Grapalat" w:hAnsi="GHEA Grapalat"/>
                <w:sz w:val="16"/>
                <w:szCs w:val="16"/>
              </w:rPr>
            </w:pPr>
            <w:r>
              <w:t xml:space="preserve">Молоко коровье пастеризованное 3% ​​жирности, кислотность 16-210Т, ГОСТ 13277-79. Безопасность согласно статье 8 Закона РА «О безопасности пищевых продуктов» </w:t>
            </w:r>
            <w:r>
              <w:rPr>
                <w:rFonts w:ascii="Sylfaen" w:hAnsi="Sylfaen" w:cs="Sylfaen"/>
              </w:rPr>
              <w:t>և</w:t>
            </w:r>
            <w:r>
              <w:t xml:space="preserve"> нормы </w:t>
            </w:r>
            <w:r>
              <w:rPr>
                <w:rFonts w:ascii="Sylfaen" w:hAnsi="Sylfaen" w:cs="Sylfaen"/>
              </w:rPr>
              <w:t>և</w:t>
            </w:r>
            <w:r>
              <w:t xml:space="preserve"> нормы санитарно-эпидемиологических правил N 2-III-4,9-01-2003 (</w:t>
            </w:r>
            <w:proofErr w:type="spellStart"/>
            <w:r>
              <w:t>СанПин</w:t>
            </w:r>
            <w:proofErr w:type="spellEnd"/>
            <w:r>
              <w:t xml:space="preserve"> 2,3,2-1078-01 РФ) .</w:t>
            </w:r>
          </w:p>
        </w:tc>
        <w:tc>
          <w:tcPr>
            <w:tcW w:w="1173" w:type="dxa"/>
            <w:gridSpan w:val="2"/>
          </w:tcPr>
          <w:p w:rsidR="0024743A" w:rsidRDefault="0024743A" w:rsidP="0024743A">
            <w:r w:rsidRPr="005F31D0">
              <w:t>кг</w:t>
            </w:r>
          </w:p>
        </w:tc>
        <w:tc>
          <w:tcPr>
            <w:tcW w:w="1382" w:type="dxa"/>
          </w:tcPr>
          <w:p w:rsidR="0024743A" w:rsidRPr="00E80E53" w:rsidRDefault="0024743A" w:rsidP="0024743A">
            <w:pPr>
              <w:rPr>
                <w:rFonts w:ascii="GHEA Grapalat" w:hAnsi="GHEA Grapalat" w:cs="Calibri"/>
                <w:bCs/>
                <w:color w:val="000000"/>
                <w:sz w:val="20"/>
                <w:szCs w:val="20"/>
              </w:rPr>
            </w:pPr>
            <w:r w:rsidRPr="00E80E53">
              <w:rPr>
                <w:rFonts w:ascii="GHEA Grapalat" w:hAnsi="GHEA Grapalat" w:cs="Calibri"/>
                <w:bCs/>
                <w:color w:val="000000"/>
                <w:sz w:val="20"/>
                <w:szCs w:val="20"/>
              </w:rPr>
              <w:t>550</w:t>
            </w:r>
          </w:p>
          <w:p w:rsidR="0024743A" w:rsidRPr="00E80E53" w:rsidRDefault="0024743A" w:rsidP="0024743A">
            <w:pPr>
              <w:rPr>
                <w:rFonts w:ascii="GHEA Grapalat" w:hAnsi="GHEA Grapalat"/>
                <w:sz w:val="20"/>
                <w:szCs w:val="20"/>
              </w:rPr>
            </w:pPr>
          </w:p>
        </w:tc>
        <w:tc>
          <w:tcPr>
            <w:tcW w:w="1080" w:type="dxa"/>
          </w:tcPr>
          <w:p w:rsidR="0024743A" w:rsidRPr="0024743A" w:rsidRDefault="0024743A" w:rsidP="0024743A">
            <w:pPr>
              <w:rPr>
                <w:rFonts w:ascii="GHEA Grapalat" w:hAnsi="GHEA Grapalat" w:cs="Calibri"/>
                <w:bCs/>
                <w:color w:val="000000"/>
                <w:sz w:val="20"/>
                <w:szCs w:val="20"/>
                <w:lang w:val="en-US"/>
              </w:rPr>
            </w:pPr>
            <w:r>
              <w:rPr>
                <w:rFonts w:ascii="GHEA Grapalat" w:hAnsi="GHEA Grapalat" w:cs="Calibri"/>
                <w:bCs/>
                <w:color w:val="000000"/>
                <w:sz w:val="20"/>
                <w:szCs w:val="20"/>
                <w:lang w:val="en-US"/>
              </w:rPr>
              <w:t>99000</w:t>
            </w:r>
          </w:p>
          <w:p w:rsidR="0024743A" w:rsidRPr="00E80E53" w:rsidRDefault="0024743A" w:rsidP="0024743A">
            <w:pPr>
              <w:rPr>
                <w:rFonts w:ascii="GHEA Grapalat" w:hAnsi="GHEA Grapalat"/>
                <w:sz w:val="20"/>
                <w:szCs w:val="20"/>
              </w:rPr>
            </w:pPr>
          </w:p>
        </w:tc>
        <w:tc>
          <w:tcPr>
            <w:tcW w:w="901" w:type="dxa"/>
          </w:tcPr>
          <w:p w:rsidR="0024743A" w:rsidRPr="00E80E53" w:rsidRDefault="0024743A" w:rsidP="0024743A">
            <w:pPr>
              <w:rPr>
                <w:rFonts w:ascii="GHEA Grapalat" w:hAnsi="GHEA Grapalat" w:cs="Calibri"/>
                <w:bCs/>
                <w:color w:val="000000"/>
                <w:sz w:val="20"/>
                <w:szCs w:val="20"/>
              </w:rPr>
            </w:pPr>
            <w:r>
              <w:rPr>
                <w:rFonts w:ascii="GHEA Grapalat" w:hAnsi="GHEA Grapalat" w:cs="Calibri"/>
                <w:bCs/>
                <w:color w:val="000000"/>
                <w:sz w:val="20"/>
                <w:szCs w:val="20"/>
              </w:rPr>
              <w:t>18</w:t>
            </w:r>
            <w:r w:rsidRPr="00E80E53">
              <w:rPr>
                <w:rFonts w:ascii="GHEA Grapalat" w:hAnsi="GHEA Grapalat" w:cs="Calibri"/>
                <w:bCs/>
                <w:color w:val="000000"/>
                <w:sz w:val="20"/>
                <w:szCs w:val="20"/>
              </w:rPr>
              <w:t>0</w:t>
            </w:r>
          </w:p>
          <w:p w:rsidR="0024743A" w:rsidRPr="00E80E53" w:rsidRDefault="0024743A" w:rsidP="0024743A">
            <w:pPr>
              <w:rPr>
                <w:rFonts w:ascii="GHEA Grapalat" w:hAnsi="GHEA Grapalat"/>
                <w:sz w:val="20"/>
                <w:szCs w:val="20"/>
              </w:rPr>
            </w:pPr>
          </w:p>
        </w:tc>
        <w:tc>
          <w:tcPr>
            <w:tcW w:w="1276" w:type="dxa"/>
            <w:gridSpan w:val="2"/>
          </w:tcPr>
          <w:p w:rsidR="0024743A" w:rsidRDefault="0024743A" w:rsidP="0024743A">
            <w:r w:rsidRPr="00F46BB8">
              <w:t xml:space="preserve">в. Малый Веди, М. </w:t>
            </w:r>
            <w:proofErr w:type="spellStart"/>
            <w:r w:rsidRPr="00F46BB8">
              <w:t>Ованнисян</w:t>
            </w:r>
            <w:proofErr w:type="spellEnd"/>
            <w:r w:rsidRPr="00F46BB8">
              <w:t xml:space="preserve"> 24</w:t>
            </w:r>
          </w:p>
        </w:tc>
        <w:tc>
          <w:tcPr>
            <w:tcW w:w="802" w:type="dxa"/>
          </w:tcPr>
          <w:p w:rsidR="0024743A" w:rsidRPr="00DE3328" w:rsidRDefault="0024743A" w:rsidP="0024743A">
            <w:pPr>
              <w:widowControl w:val="0"/>
              <w:jc w:val="center"/>
              <w:rPr>
                <w:rFonts w:ascii="GHEA Grapalat" w:hAnsi="GHEA Grapalat"/>
                <w:sz w:val="16"/>
                <w:szCs w:val="16"/>
                <w:lang w:val="en-US"/>
              </w:rPr>
            </w:pPr>
            <w:r>
              <w:rPr>
                <w:rFonts w:ascii="GHEA Grapalat" w:hAnsi="GHEA Grapalat"/>
                <w:sz w:val="16"/>
                <w:szCs w:val="16"/>
                <w:lang w:val="en-US"/>
              </w:rPr>
              <w:t>180</w:t>
            </w:r>
          </w:p>
        </w:tc>
        <w:tc>
          <w:tcPr>
            <w:tcW w:w="953" w:type="dxa"/>
          </w:tcPr>
          <w:p w:rsidR="0024743A" w:rsidRPr="00975D9F" w:rsidRDefault="00F3357F" w:rsidP="0024743A">
            <w:pPr>
              <w:rPr>
                <w:sz w:val="16"/>
                <w:szCs w:val="16"/>
              </w:rPr>
            </w:pPr>
            <w:r>
              <w:rPr>
                <w:noProof/>
              </w:rPr>
              <w:pict w14:anchorId="7232D5A6">
                <v:shape id="AutoShape 185" o:spid="_x0000_s1085" type="#_x0000_t32" style="position:absolute;margin-left:-99.25pt;margin-top:232.45pt;width:437.25pt;height:0;rotation:270;z-index:25189888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" adj="-31522,-1,-31522"/>
              </w:pict>
            </w:r>
            <w:r w:rsidR="0024743A" w:rsidRPr="00975D9F">
              <w:rPr>
                <w:sz w:val="16"/>
                <w:szCs w:val="16"/>
              </w:rPr>
              <w:t>20 календарных дней после вступления договора в силу - 15.12.2022 г. По предварительному заказу покупателя</w:t>
            </w:r>
          </w:p>
        </w:tc>
      </w:tr>
      <w:tr w:rsidR="0024743A" w:rsidRPr="00B138F3" w:rsidTr="00945A57">
        <w:trPr>
          <w:trHeight w:val="1075"/>
          <w:jc w:val="center"/>
        </w:trPr>
        <w:tc>
          <w:tcPr>
            <w:tcW w:w="1080" w:type="dxa"/>
            <w:vAlign w:val="center"/>
          </w:tcPr>
          <w:p w:rsidR="0024743A" w:rsidRPr="0024743A" w:rsidRDefault="0024743A" w:rsidP="0024743A">
            <w:pPr>
              <w:widowControl w:val="0"/>
              <w:jc w:val="center"/>
              <w:rPr>
                <w:rFonts w:ascii="GHEA Grapalat" w:hAnsi="GHEA Grapalat"/>
                <w:sz w:val="16"/>
                <w:szCs w:val="16"/>
                <w:lang w:val="en-US"/>
              </w:rPr>
            </w:pPr>
            <w:r>
              <w:rPr>
                <w:rFonts w:ascii="GHEA Grapalat" w:hAnsi="GHEA Grapalat"/>
                <w:sz w:val="16"/>
                <w:szCs w:val="16"/>
                <w:lang w:val="en-US"/>
              </w:rPr>
              <w:t>9</w:t>
            </w:r>
          </w:p>
        </w:tc>
        <w:tc>
          <w:tcPr>
            <w:tcW w:w="1274" w:type="dxa"/>
            <w:vAlign w:val="bottom"/>
          </w:tcPr>
          <w:p w:rsidR="0024743A" w:rsidRPr="00E80E53" w:rsidRDefault="0024743A" w:rsidP="0024743A">
            <w:pPr>
              <w:jc w:val="right"/>
              <w:rPr>
                <w:rFonts w:ascii="GHEA Grapalat" w:hAnsi="GHEA Grapalat" w:cs="Calibri"/>
                <w:bCs/>
                <w:color w:val="000000"/>
                <w:sz w:val="20"/>
                <w:szCs w:val="20"/>
              </w:rPr>
            </w:pPr>
            <w:r w:rsidRPr="00E80E53">
              <w:rPr>
                <w:rFonts w:ascii="GHEA Grapalat" w:hAnsi="GHEA Grapalat" w:cs="Calibri"/>
                <w:bCs/>
                <w:color w:val="000000"/>
                <w:sz w:val="20"/>
                <w:szCs w:val="20"/>
              </w:rPr>
              <w:t>15311100</w:t>
            </w:r>
          </w:p>
        </w:tc>
        <w:tc>
          <w:tcPr>
            <w:tcW w:w="1426" w:type="dxa"/>
          </w:tcPr>
          <w:p w:rsidR="0024743A" w:rsidRPr="00CE09BC" w:rsidRDefault="0024743A" w:rsidP="0024743A">
            <w:r w:rsidRPr="00CE09BC">
              <w:t>Картофель</w:t>
            </w:r>
          </w:p>
        </w:tc>
        <w:tc>
          <w:tcPr>
            <w:tcW w:w="1551" w:type="dxa"/>
          </w:tcPr>
          <w:p w:rsidR="0024743A" w:rsidRDefault="0024743A" w:rsidP="0024743A">
            <w:r w:rsidRPr="00524FDD">
              <w:t>РА или эквивалент</w:t>
            </w:r>
          </w:p>
        </w:tc>
        <w:tc>
          <w:tcPr>
            <w:tcW w:w="3544" w:type="dxa"/>
          </w:tcPr>
          <w:p w:rsidR="0024743A" w:rsidRPr="00B138F3" w:rsidRDefault="0024743A" w:rsidP="0024743A">
            <w:pPr>
              <w:widowControl w:val="0"/>
              <w:jc w:val="center"/>
              <w:rPr>
                <w:rFonts w:ascii="GHEA Grapalat" w:hAnsi="GHEA Grapalat"/>
                <w:sz w:val="16"/>
                <w:szCs w:val="16"/>
              </w:rPr>
            </w:pPr>
            <w:r>
              <w:t xml:space="preserve">Взрослая особь и поздняя, ​​I тип, обмороженная, без повреждений, круглое яйцо 4 см, 5 %, удлиненное 3,5 см, 5 %, круглое яйцо (4–5) см 20 %, удлиненное (4–4,5) см 20 %, круглое яйцо (от 5 до 6 см) 55 %, удлиненное (от 5 до 5,5) см 55 %, круглое яйцо (от 6 до 7) см 20 %, удлиненное (от 6 до 6,5) см 20 %: Чистота ассортимента не менее 90%, фасовка без упаковки. Безопасность и маркировка по постановлению Правительства </w:t>
            </w:r>
            <w:r>
              <w:lastRenderedPageBreak/>
              <w:t xml:space="preserve">РА 2006г. Статья 8 Закона РА «О свежих продуктах и ​​овощах», утвержденного постановлением № 1913-Н от 21 декабря 1913 </w:t>
            </w:r>
            <w:proofErr w:type="spellStart"/>
            <w:r>
              <w:t>года.Доставка</w:t>
            </w:r>
            <w:proofErr w:type="spellEnd"/>
            <w:r>
              <w:t>: раз в неделю</w:t>
            </w:r>
          </w:p>
        </w:tc>
        <w:tc>
          <w:tcPr>
            <w:tcW w:w="1173" w:type="dxa"/>
            <w:gridSpan w:val="2"/>
          </w:tcPr>
          <w:p w:rsidR="0024743A" w:rsidRDefault="0024743A" w:rsidP="0024743A">
            <w:r w:rsidRPr="008C1C69">
              <w:lastRenderedPageBreak/>
              <w:t>кг</w:t>
            </w:r>
          </w:p>
        </w:tc>
        <w:tc>
          <w:tcPr>
            <w:tcW w:w="1382" w:type="dxa"/>
          </w:tcPr>
          <w:p w:rsidR="0024743A" w:rsidRPr="00E80E53" w:rsidRDefault="0024743A" w:rsidP="0024743A">
            <w:pPr>
              <w:jc w:val="center"/>
              <w:rPr>
                <w:rFonts w:ascii="GHEA Grapalat" w:hAnsi="GHEA Grapalat" w:cs="Calibri"/>
                <w:bCs/>
                <w:color w:val="000000"/>
                <w:sz w:val="20"/>
                <w:szCs w:val="20"/>
              </w:rPr>
            </w:pPr>
            <w:r w:rsidRPr="00E80E53">
              <w:rPr>
                <w:rFonts w:ascii="GHEA Grapalat" w:hAnsi="GHEA Grapalat" w:cs="Calibri"/>
                <w:bCs/>
                <w:color w:val="000000"/>
                <w:sz w:val="20"/>
                <w:szCs w:val="20"/>
              </w:rPr>
              <w:t>300</w:t>
            </w:r>
          </w:p>
          <w:p w:rsidR="0024743A" w:rsidRPr="00E80E53" w:rsidRDefault="0024743A" w:rsidP="0024743A">
            <w:pPr>
              <w:jc w:val="center"/>
              <w:rPr>
                <w:rFonts w:ascii="GHEA Grapalat" w:hAnsi="GHEA Grapalat"/>
                <w:sz w:val="20"/>
                <w:szCs w:val="20"/>
              </w:rPr>
            </w:pPr>
          </w:p>
        </w:tc>
        <w:tc>
          <w:tcPr>
            <w:tcW w:w="1080" w:type="dxa"/>
          </w:tcPr>
          <w:p w:rsidR="0024743A" w:rsidRPr="0024743A" w:rsidRDefault="0024743A" w:rsidP="0024743A">
            <w:pPr>
              <w:jc w:val="center"/>
              <w:rPr>
                <w:rFonts w:ascii="GHEA Grapalat" w:hAnsi="GHEA Grapalat" w:cs="Calibri"/>
                <w:bCs/>
                <w:color w:val="000000"/>
                <w:sz w:val="20"/>
                <w:szCs w:val="20"/>
                <w:lang w:val="en-US"/>
              </w:rPr>
            </w:pPr>
            <w:r>
              <w:rPr>
                <w:rFonts w:ascii="GHEA Grapalat" w:hAnsi="GHEA Grapalat" w:cs="Calibri"/>
                <w:bCs/>
                <w:color w:val="000000"/>
                <w:sz w:val="20"/>
                <w:szCs w:val="20"/>
                <w:lang w:val="en-US"/>
              </w:rPr>
              <w:t>279000</w:t>
            </w:r>
          </w:p>
          <w:p w:rsidR="0024743A" w:rsidRPr="00E80E53" w:rsidRDefault="0024743A" w:rsidP="0024743A">
            <w:pPr>
              <w:jc w:val="center"/>
              <w:rPr>
                <w:rFonts w:ascii="GHEA Grapalat" w:hAnsi="GHEA Grapalat"/>
                <w:sz w:val="20"/>
                <w:szCs w:val="20"/>
              </w:rPr>
            </w:pPr>
          </w:p>
        </w:tc>
        <w:tc>
          <w:tcPr>
            <w:tcW w:w="901" w:type="dxa"/>
          </w:tcPr>
          <w:p w:rsidR="0024743A" w:rsidRPr="0024743A" w:rsidRDefault="0024743A" w:rsidP="0024743A">
            <w:pPr>
              <w:jc w:val="center"/>
              <w:rPr>
                <w:rFonts w:ascii="GHEA Grapalat" w:hAnsi="GHEA Grapalat" w:cs="Calibri"/>
                <w:bCs/>
                <w:color w:val="000000"/>
                <w:sz w:val="20"/>
                <w:szCs w:val="20"/>
                <w:lang w:val="en-US"/>
              </w:rPr>
            </w:pPr>
            <w:r>
              <w:rPr>
                <w:rFonts w:ascii="GHEA Grapalat" w:hAnsi="GHEA Grapalat" w:cs="Calibri"/>
                <w:bCs/>
                <w:color w:val="000000"/>
                <w:sz w:val="20"/>
                <w:szCs w:val="20"/>
                <w:lang w:val="en-US"/>
              </w:rPr>
              <w:t>930</w:t>
            </w:r>
          </w:p>
          <w:p w:rsidR="0024743A" w:rsidRPr="00E80E53" w:rsidRDefault="0024743A" w:rsidP="0024743A">
            <w:pPr>
              <w:jc w:val="center"/>
              <w:rPr>
                <w:rFonts w:ascii="GHEA Grapalat" w:hAnsi="GHEA Grapalat" w:cs="Sylfaen"/>
                <w:sz w:val="20"/>
                <w:szCs w:val="20"/>
              </w:rPr>
            </w:pPr>
          </w:p>
        </w:tc>
        <w:tc>
          <w:tcPr>
            <w:tcW w:w="1276" w:type="dxa"/>
            <w:gridSpan w:val="2"/>
          </w:tcPr>
          <w:p w:rsidR="0024743A" w:rsidRPr="00CD22CB" w:rsidRDefault="0024743A" w:rsidP="0024743A">
            <w:r w:rsidRPr="00CD22CB">
              <w:rPr>
                <w:sz w:val="16"/>
                <w:szCs w:val="16"/>
              </w:rPr>
              <w:t xml:space="preserve">в. Малый Веди, М. </w:t>
            </w:r>
            <w:proofErr w:type="spellStart"/>
            <w:r w:rsidRPr="00CD22CB">
              <w:rPr>
                <w:sz w:val="16"/>
                <w:szCs w:val="16"/>
              </w:rPr>
              <w:t>Ованнисян</w:t>
            </w:r>
            <w:proofErr w:type="spellEnd"/>
            <w:r w:rsidRPr="00CD22CB">
              <w:rPr>
                <w:sz w:val="16"/>
                <w:szCs w:val="16"/>
              </w:rPr>
              <w:t xml:space="preserve"> 24</w:t>
            </w:r>
          </w:p>
        </w:tc>
        <w:tc>
          <w:tcPr>
            <w:tcW w:w="802" w:type="dxa"/>
          </w:tcPr>
          <w:p w:rsidR="0024743A" w:rsidRPr="0024743A" w:rsidRDefault="0024743A" w:rsidP="0024743A">
            <w:pPr>
              <w:jc w:val="center"/>
              <w:rPr>
                <w:rFonts w:ascii="GHEA Grapalat" w:hAnsi="GHEA Grapalat" w:cs="Calibri"/>
                <w:bCs/>
                <w:color w:val="000000"/>
                <w:sz w:val="20"/>
                <w:szCs w:val="20"/>
                <w:lang w:val="en-US"/>
              </w:rPr>
            </w:pPr>
            <w:r>
              <w:rPr>
                <w:rFonts w:ascii="GHEA Grapalat" w:hAnsi="GHEA Grapalat" w:cs="Calibri"/>
                <w:bCs/>
                <w:color w:val="000000"/>
                <w:sz w:val="20"/>
                <w:szCs w:val="20"/>
                <w:lang w:val="en-US"/>
              </w:rPr>
              <w:t>930</w:t>
            </w:r>
          </w:p>
          <w:p w:rsidR="0024743A" w:rsidRPr="00A36519" w:rsidRDefault="0024743A" w:rsidP="0024743A">
            <w:pPr>
              <w:widowControl w:val="0"/>
              <w:jc w:val="center"/>
              <w:rPr>
                <w:rFonts w:ascii="GHEA Grapalat" w:hAnsi="GHEA Grapalat"/>
                <w:sz w:val="16"/>
                <w:szCs w:val="16"/>
                <w:lang w:val="en-US"/>
              </w:rPr>
            </w:pPr>
          </w:p>
        </w:tc>
        <w:tc>
          <w:tcPr>
            <w:tcW w:w="953" w:type="dxa"/>
          </w:tcPr>
          <w:p w:rsidR="0024743A" w:rsidRDefault="0024743A" w:rsidP="0024743A">
            <w:pPr>
              <w:widowControl w:val="0"/>
              <w:jc w:val="center"/>
              <w:rPr>
                <w:sz w:val="16"/>
                <w:szCs w:val="16"/>
              </w:rPr>
            </w:pPr>
            <w:r w:rsidRPr="00DF14CF">
              <w:rPr>
                <w:sz w:val="16"/>
                <w:szCs w:val="16"/>
              </w:rPr>
              <w:t>20 календарных дней после вступления договора в силу - 15.12.2022 г. По предвари</w:t>
            </w:r>
          </w:p>
          <w:p w:rsidR="0024743A" w:rsidRDefault="0024743A" w:rsidP="0024743A">
            <w:pPr>
              <w:widowControl w:val="0"/>
              <w:jc w:val="center"/>
              <w:rPr>
                <w:sz w:val="16"/>
                <w:szCs w:val="16"/>
              </w:rPr>
            </w:pPr>
          </w:p>
          <w:p w:rsidR="0024743A" w:rsidRDefault="0024743A" w:rsidP="0024743A">
            <w:pPr>
              <w:widowControl w:val="0"/>
              <w:jc w:val="center"/>
              <w:rPr>
                <w:sz w:val="16"/>
                <w:szCs w:val="16"/>
              </w:rPr>
            </w:pPr>
          </w:p>
          <w:p w:rsidR="0024743A" w:rsidRPr="00DF14CF" w:rsidRDefault="0024743A" w:rsidP="0024743A">
            <w:pPr>
              <w:widowControl w:val="0"/>
              <w:jc w:val="center"/>
              <w:rPr>
                <w:rFonts w:ascii="GHEA Grapalat" w:hAnsi="GHEA Grapalat"/>
                <w:sz w:val="16"/>
                <w:szCs w:val="16"/>
              </w:rPr>
            </w:pPr>
            <w:r w:rsidRPr="00DF14CF">
              <w:rPr>
                <w:sz w:val="16"/>
                <w:szCs w:val="16"/>
              </w:rPr>
              <w:t>ля</w:t>
            </w:r>
          </w:p>
        </w:tc>
      </w:tr>
      <w:tr w:rsidR="0024743A" w:rsidRPr="00B138F3" w:rsidTr="00945A57">
        <w:trPr>
          <w:trHeight w:val="1075"/>
          <w:jc w:val="center"/>
        </w:trPr>
        <w:tc>
          <w:tcPr>
            <w:tcW w:w="1080" w:type="dxa"/>
            <w:vAlign w:val="center"/>
          </w:tcPr>
          <w:p w:rsidR="0024743A" w:rsidRPr="0024743A" w:rsidRDefault="0024743A" w:rsidP="0024743A">
            <w:pPr>
              <w:widowControl w:val="0"/>
              <w:jc w:val="center"/>
              <w:rPr>
                <w:rFonts w:ascii="GHEA Grapalat" w:hAnsi="GHEA Grapalat"/>
                <w:sz w:val="16"/>
                <w:szCs w:val="16"/>
                <w:lang w:val="en-US"/>
              </w:rPr>
            </w:pPr>
            <w:r>
              <w:rPr>
                <w:rFonts w:ascii="GHEA Grapalat" w:hAnsi="GHEA Grapalat"/>
                <w:sz w:val="16"/>
                <w:szCs w:val="16"/>
                <w:lang w:val="en-US"/>
              </w:rPr>
              <w:lastRenderedPageBreak/>
              <w:t>10</w:t>
            </w:r>
          </w:p>
        </w:tc>
        <w:tc>
          <w:tcPr>
            <w:tcW w:w="1274" w:type="dxa"/>
            <w:vAlign w:val="bottom"/>
          </w:tcPr>
          <w:p w:rsidR="0024743A" w:rsidRPr="00E80E53" w:rsidRDefault="0024743A" w:rsidP="0024743A">
            <w:pPr>
              <w:jc w:val="right"/>
              <w:rPr>
                <w:rFonts w:ascii="GHEA Grapalat" w:hAnsi="GHEA Grapalat" w:cs="Calibri"/>
                <w:bCs/>
                <w:color w:val="000000"/>
                <w:sz w:val="20"/>
                <w:szCs w:val="20"/>
              </w:rPr>
            </w:pPr>
            <w:r w:rsidRPr="00E80E53">
              <w:rPr>
                <w:rFonts w:ascii="GHEA Grapalat" w:hAnsi="GHEA Grapalat" w:cs="Calibri"/>
                <w:bCs/>
                <w:color w:val="000000"/>
                <w:sz w:val="20"/>
                <w:szCs w:val="20"/>
              </w:rPr>
              <w:t>15831000</w:t>
            </w:r>
          </w:p>
        </w:tc>
        <w:tc>
          <w:tcPr>
            <w:tcW w:w="1426" w:type="dxa"/>
          </w:tcPr>
          <w:p w:rsidR="0024743A" w:rsidRPr="00640A3D" w:rsidRDefault="0024743A" w:rsidP="0024743A">
            <w:r w:rsidRPr="00640A3D">
              <w:t>Сахар</w:t>
            </w:r>
          </w:p>
        </w:tc>
        <w:tc>
          <w:tcPr>
            <w:tcW w:w="1551" w:type="dxa"/>
          </w:tcPr>
          <w:p w:rsidR="0024743A" w:rsidRDefault="0024743A" w:rsidP="0024743A">
            <w:r w:rsidRPr="00524FDD">
              <w:t>РА или эквивалент</w:t>
            </w:r>
          </w:p>
        </w:tc>
        <w:tc>
          <w:tcPr>
            <w:tcW w:w="3544" w:type="dxa"/>
          </w:tcPr>
          <w:p w:rsidR="0024743A" w:rsidRPr="00B138F3" w:rsidRDefault="0024743A" w:rsidP="0024743A">
            <w:pPr>
              <w:widowControl w:val="0"/>
              <w:jc w:val="center"/>
              <w:rPr>
                <w:rFonts w:ascii="GHEA Grapalat" w:hAnsi="GHEA Grapalat"/>
                <w:sz w:val="16"/>
                <w:szCs w:val="16"/>
              </w:rPr>
            </w:pPr>
            <w:r>
              <w:t xml:space="preserve">   Белый, объемный, сладкий, без побочного запаха (как в сухом виде, так и в растворе). Раствор сахара должен быть прозрачным, без </w:t>
            </w:r>
            <w:proofErr w:type="spellStart"/>
            <w:r>
              <w:t>нерастворившегося</w:t>
            </w:r>
            <w:proofErr w:type="spellEnd"/>
            <w:r>
              <w:t xml:space="preserve"> осадка </w:t>
            </w:r>
            <w:r>
              <w:rPr>
                <w:rFonts w:ascii="Sylfaen" w:hAnsi="Sylfaen" w:cs="Sylfaen"/>
              </w:rPr>
              <w:t>և</w:t>
            </w:r>
            <w:r>
              <w:t xml:space="preserve"> побочных продуктов, массовая доля сахарозы не менее 99,75 % (в расчете на сухое вещество), массовая доля влаги не более 0,14 %, массовая доля </w:t>
            </w:r>
            <w:proofErr w:type="spellStart"/>
            <w:r>
              <w:t>ферросмесей</w:t>
            </w:r>
            <w:proofErr w:type="spellEnd"/>
            <w:r>
              <w:t>: не более не менее 0,0003%, остаточный срок годности: не менее 50% от срока годности. Безопасность согласно N 2-III-4.9-01-</w:t>
            </w:r>
          </w:p>
        </w:tc>
        <w:tc>
          <w:tcPr>
            <w:tcW w:w="1173" w:type="dxa"/>
            <w:gridSpan w:val="2"/>
          </w:tcPr>
          <w:p w:rsidR="0024743A" w:rsidRDefault="0024743A" w:rsidP="0024743A">
            <w:r w:rsidRPr="008C1C69">
              <w:t>кг</w:t>
            </w:r>
          </w:p>
        </w:tc>
        <w:tc>
          <w:tcPr>
            <w:tcW w:w="1382" w:type="dxa"/>
          </w:tcPr>
          <w:p w:rsidR="0024743A" w:rsidRPr="00E80E53" w:rsidRDefault="0024743A" w:rsidP="0024743A">
            <w:pPr>
              <w:jc w:val="center"/>
              <w:rPr>
                <w:rFonts w:ascii="GHEA Grapalat" w:hAnsi="GHEA Grapalat" w:cs="Calibri"/>
                <w:bCs/>
                <w:color w:val="000000"/>
                <w:sz w:val="20"/>
                <w:szCs w:val="20"/>
              </w:rPr>
            </w:pPr>
            <w:r w:rsidRPr="00E80E53">
              <w:rPr>
                <w:rFonts w:ascii="GHEA Grapalat" w:hAnsi="GHEA Grapalat" w:cs="Calibri"/>
                <w:bCs/>
                <w:color w:val="000000"/>
                <w:sz w:val="20"/>
                <w:szCs w:val="20"/>
              </w:rPr>
              <w:t>450</w:t>
            </w:r>
          </w:p>
          <w:p w:rsidR="0024743A" w:rsidRPr="00E80E53" w:rsidRDefault="0024743A" w:rsidP="0024743A">
            <w:pPr>
              <w:jc w:val="center"/>
              <w:rPr>
                <w:rFonts w:ascii="GHEA Grapalat" w:hAnsi="GHEA Grapalat"/>
                <w:sz w:val="20"/>
                <w:szCs w:val="20"/>
              </w:rPr>
            </w:pPr>
          </w:p>
        </w:tc>
        <w:tc>
          <w:tcPr>
            <w:tcW w:w="1080" w:type="dxa"/>
          </w:tcPr>
          <w:p w:rsidR="0024743A" w:rsidRPr="0024743A" w:rsidRDefault="0024743A" w:rsidP="0024743A">
            <w:pPr>
              <w:jc w:val="center"/>
              <w:rPr>
                <w:rFonts w:ascii="GHEA Grapalat" w:hAnsi="GHEA Grapalat" w:cs="Calibri"/>
                <w:bCs/>
                <w:color w:val="000000"/>
                <w:sz w:val="20"/>
                <w:szCs w:val="20"/>
                <w:lang w:val="en-US"/>
              </w:rPr>
            </w:pPr>
            <w:r>
              <w:rPr>
                <w:rFonts w:ascii="GHEA Grapalat" w:hAnsi="GHEA Grapalat" w:cs="Calibri"/>
                <w:bCs/>
                <w:color w:val="000000"/>
                <w:sz w:val="20"/>
                <w:szCs w:val="20"/>
                <w:lang w:val="en-US"/>
              </w:rPr>
              <w:t>103500</w:t>
            </w:r>
          </w:p>
          <w:p w:rsidR="0024743A" w:rsidRPr="00E80E53" w:rsidRDefault="0024743A" w:rsidP="0024743A">
            <w:pPr>
              <w:jc w:val="center"/>
              <w:rPr>
                <w:rFonts w:ascii="GHEA Grapalat" w:hAnsi="GHEA Grapalat"/>
                <w:sz w:val="20"/>
                <w:szCs w:val="20"/>
              </w:rPr>
            </w:pPr>
          </w:p>
        </w:tc>
        <w:tc>
          <w:tcPr>
            <w:tcW w:w="901" w:type="dxa"/>
          </w:tcPr>
          <w:p w:rsidR="0024743A" w:rsidRPr="0024743A" w:rsidRDefault="0024743A" w:rsidP="0024743A">
            <w:pPr>
              <w:jc w:val="center"/>
              <w:rPr>
                <w:rFonts w:ascii="GHEA Grapalat" w:hAnsi="GHEA Grapalat" w:cs="Calibri"/>
                <w:bCs/>
                <w:color w:val="000000"/>
                <w:sz w:val="20"/>
                <w:szCs w:val="20"/>
                <w:lang w:val="en-US"/>
              </w:rPr>
            </w:pPr>
            <w:r>
              <w:rPr>
                <w:rFonts w:ascii="GHEA Grapalat" w:hAnsi="GHEA Grapalat" w:cs="Calibri"/>
                <w:bCs/>
                <w:color w:val="000000"/>
                <w:sz w:val="20"/>
                <w:szCs w:val="20"/>
                <w:lang w:val="en-US"/>
              </w:rPr>
              <w:t>230</w:t>
            </w:r>
          </w:p>
          <w:p w:rsidR="0024743A" w:rsidRPr="00E80E53" w:rsidRDefault="0024743A" w:rsidP="0024743A">
            <w:pPr>
              <w:jc w:val="center"/>
              <w:rPr>
                <w:rFonts w:ascii="GHEA Grapalat" w:hAnsi="GHEA Grapalat" w:cs="Sylfaen"/>
                <w:sz w:val="20"/>
                <w:szCs w:val="20"/>
              </w:rPr>
            </w:pPr>
          </w:p>
        </w:tc>
        <w:tc>
          <w:tcPr>
            <w:tcW w:w="1276" w:type="dxa"/>
            <w:gridSpan w:val="2"/>
          </w:tcPr>
          <w:p w:rsidR="0024743A" w:rsidRDefault="0024743A" w:rsidP="0024743A">
            <w:r w:rsidRPr="00FF3111">
              <w:t xml:space="preserve">в. Малый Веди, М. </w:t>
            </w:r>
            <w:proofErr w:type="spellStart"/>
            <w:r w:rsidRPr="00FF3111">
              <w:t>Ованнисян</w:t>
            </w:r>
            <w:proofErr w:type="spellEnd"/>
            <w:r w:rsidRPr="00FF3111">
              <w:t xml:space="preserve"> 24</w:t>
            </w:r>
          </w:p>
        </w:tc>
        <w:tc>
          <w:tcPr>
            <w:tcW w:w="802" w:type="dxa"/>
          </w:tcPr>
          <w:p w:rsidR="0024743A" w:rsidRPr="00A36519" w:rsidRDefault="0024743A" w:rsidP="0024743A">
            <w:pPr>
              <w:widowControl w:val="0"/>
              <w:jc w:val="center"/>
              <w:rPr>
                <w:rFonts w:ascii="GHEA Grapalat" w:hAnsi="GHEA Grapalat"/>
                <w:sz w:val="16"/>
                <w:szCs w:val="16"/>
                <w:lang w:val="en-US"/>
              </w:rPr>
            </w:pPr>
            <w:r>
              <w:rPr>
                <w:rFonts w:ascii="GHEA Grapalat" w:hAnsi="GHEA Grapalat"/>
                <w:sz w:val="16"/>
                <w:szCs w:val="16"/>
                <w:lang w:val="en-US"/>
              </w:rPr>
              <w:t>230</w:t>
            </w:r>
          </w:p>
        </w:tc>
        <w:tc>
          <w:tcPr>
            <w:tcW w:w="953" w:type="dxa"/>
          </w:tcPr>
          <w:p w:rsidR="0024743A" w:rsidRPr="00975D9F" w:rsidRDefault="0024743A" w:rsidP="0024743A">
            <w:pPr>
              <w:widowControl w:val="0"/>
              <w:jc w:val="center"/>
              <w:rPr>
                <w:rFonts w:ascii="GHEA Grapalat" w:hAnsi="GHEA Grapalat"/>
                <w:sz w:val="16"/>
                <w:szCs w:val="16"/>
              </w:rPr>
            </w:pPr>
            <w:r w:rsidRPr="00975D9F">
              <w:rPr>
                <w:sz w:val="16"/>
                <w:szCs w:val="16"/>
              </w:rPr>
              <w:t>20 календарных дней после вступления договора в силу - 15.12.2022 г. По предварительному заказу покупателя</w:t>
            </w:r>
          </w:p>
        </w:tc>
      </w:tr>
      <w:tr w:rsidR="0024743A" w:rsidRPr="00B138F3" w:rsidTr="00945A57">
        <w:trPr>
          <w:trHeight w:val="1075"/>
          <w:jc w:val="center"/>
        </w:trPr>
        <w:tc>
          <w:tcPr>
            <w:tcW w:w="1080" w:type="dxa"/>
            <w:vAlign w:val="center"/>
          </w:tcPr>
          <w:p w:rsidR="0024743A" w:rsidRPr="0024743A" w:rsidRDefault="0024743A" w:rsidP="0024743A">
            <w:pPr>
              <w:widowControl w:val="0"/>
              <w:jc w:val="center"/>
              <w:rPr>
                <w:rFonts w:ascii="GHEA Grapalat" w:hAnsi="GHEA Grapalat"/>
                <w:sz w:val="16"/>
                <w:szCs w:val="16"/>
                <w:lang w:val="en-US"/>
              </w:rPr>
            </w:pPr>
            <w:r>
              <w:rPr>
                <w:rFonts w:ascii="GHEA Grapalat" w:hAnsi="GHEA Grapalat"/>
                <w:sz w:val="16"/>
                <w:szCs w:val="16"/>
                <w:lang w:val="en-US"/>
              </w:rPr>
              <w:t>11</w:t>
            </w:r>
          </w:p>
        </w:tc>
        <w:tc>
          <w:tcPr>
            <w:tcW w:w="1274" w:type="dxa"/>
            <w:vAlign w:val="bottom"/>
          </w:tcPr>
          <w:p w:rsidR="0024743A" w:rsidRPr="00E80E53" w:rsidRDefault="0024743A" w:rsidP="0024743A">
            <w:pPr>
              <w:jc w:val="right"/>
              <w:rPr>
                <w:rFonts w:ascii="GHEA Grapalat" w:hAnsi="GHEA Grapalat" w:cs="Calibri"/>
                <w:bCs/>
                <w:color w:val="000000"/>
                <w:sz w:val="20"/>
                <w:szCs w:val="20"/>
              </w:rPr>
            </w:pPr>
            <w:r w:rsidRPr="00E80E53">
              <w:rPr>
                <w:rFonts w:ascii="GHEA Grapalat" w:hAnsi="GHEA Grapalat" w:cs="Calibri"/>
                <w:bCs/>
                <w:color w:val="000000"/>
                <w:sz w:val="20"/>
                <w:szCs w:val="20"/>
              </w:rPr>
              <w:t>15421100</w:t>
            </w:r>
          </w:p>
        </w:tc>
        <w:tc>
          <w:tcPr>
            <w:tcW w:w="1426" w:type="dxa"/>
          </w:tcPr>
          <w:p w:rsidR="0024743A" w:rsidRPr="00243464" w:rsidRDefault="0024743A" w:rsidP="0024743A">
            <w:r w:rsidRPr="00243464">
              <w:t>Яйца класса 01</w:t>
            </w:r>
          </w:p>
        </w:tc>
        <w:tc>
          <w:tcPr>
            <w:tcW w:w="1551" w:type="dxa"/>
          </w:tcPr>
          <w:p w:rsidR="0024743A" w:rsidRDefault="0024743A" w:rsidP="0024743A">
            <w:r w:rsidRPr="00524FDD">
              <w:t>РА или эквивалент</w:t>
            </w:r>
          </w:p>
        </w:tc>
        <w:tc>
          <w:tcPr>
            <w:tcW w:w="3544" w:type="dxa"/>
          </w:tcPr>
          <w:p w:rsidR="0024743A" w:rsidRPr="00B138F3" w:rsidRDefault="0024743A" w:rsidP="0024743A">
            <w:pPr>
              <w:widowControl w:val="0"/>
              <w:jc w:val="center"/>
              <w:rPr>
                <w:rFonts w:ascii="GHEA Grapalat" w:hAnsi="GHEA Grapalat"/>
                <w:sz w:val="16"/>
                <w:szCs w:val="16"/>
              </w:rPr>
            </w:pPr>
            <w:r>
              <w:t xml:space="preserve">Яйца столовые или диетические, крупные (XL), отсортированные по яичной массе, срок хранения диетических яиц: 7 дней, столовых яиц: 25 дней, в холодильнике: 120 дней. Срок годности не менее 90%. Безопасность и маркировка согласно постановлению </w:t>
            </w:r>
            <w:r>
              <w:lastRenderedPageBreak/>
              <w:t xml:space="preserve">Правительства Республики Армения от 29 сентября 2011 года N 1438-Н «Об утверждении технического регламента яиц и яичных </w:t>
            </w:r>
            <w:proofErr w:type="gramStart"/>
            <w:r>
              <w:t>продуктов»  Статья</w:t>
            </w:r>
            <w:proofErr w:type="gramEnd"/>
            <w:r>
              <w:t xml:space="preserve"> 8 Закона Республики Армения «О пищевых продуктах Безопасность". Доставка два раза в неделю</w:t>
            </w:r>
          </w:p>
        </w:tc>
        <w:tc>
          <w:tcPr>
            <w:tcW w:w="1173" w:type="dxa"/>
            <w:gridSpan w:val="2"/>
          </w:tcPr>
          <w:p w:rsidR="0024743A" w:rsidRDefault="0024743A" w:rsidP="0024743A">
            <w:r w:rsidRPr="005F31D0">
              <w:lastRenderedPageBreak/>
              <w:t>кг</w:t>
            </w:r>
          </w:p>
        </w:tc>
        <w:tc>
          <w:tcPr>
            <w:tcW w:w="1382" w:type="dxa"/>
          </w:tcPr>
          <w:p w:rsidR="0024743A" w:rsidRPr="00E80E53" w:rsidRDefault="0024743A" w:rsidP="0024743A">
            <w:pPr>
              <w:jc w:val="center"/>
              <w:rPr>
                <w:rFonts w:ascii="GHEA Grapalat" w:hAnsi="GHEA Grapalat" w:cs="Calibri"/>
                <w:bCs/>
                <w:color w:val="000000"/>
                <w:sz w:val="20"/>
                <w:szCs w:val="20"/>
              </w:rPr>
            </w:pPr>
            <w:r w:rsidRPr="00E80E53">
              <w:rPr>
                <w:rFonts w:ascii="GHEA Grapalat" w:hAnsi="GHEA Grapalat" w:cs="Calibri"/>
                <w:bCs/>
                <w:color w:val="000000"/>
                <w:sz w:val="20"/>
                <w:szCs w:val="20"/>
              </w:rPr>
              <w:t>80</w:t>
            </w:r>
          </w:p>
          <w:p w:rsidR="0024743A" w:rsidRPr="00E80E53" w:rsidRDefault="0024743A" w:rsidP="0024743A">
            <w:pPr>
              <w:jc w:val="center"/>
              <w:rPr>
                <w:rFonts w:ascii="GHEA Grapalat" w:hAnsi="GHEA Grapalat"/>
                <w:sz w:val="20"/>
                <w:szCs w:val="20"/>
              </w:rPr>
            </w:pPr>
          </w:p>
        </w:tc>
        <w:tc>
          <w:tcPr>
            <w:tcW w:w="1080" w:type="dxa"/>
          </w:tcPr>
          <w:p w:rsidR="0024743A" w:rsidRPr="0024743A" w:rsidRDefault="0024743A" w:rsidP="0024743A">
            <w:pPr>
              <w:rPr>
                <w:rFonts w:ascii="GHEA Grapalat" w:hAnsi="GHEA Grapalat" w:cs="Calibri"/>
                <w:bCs/>
                <w:color w:val="000000"/>
                <w:sz w:val="20"/>
                <w:szCs w:val="20"/>
                <w:lang w:val="en-US"/>
              </w:rPr>
            </w:pPr>
            <w:r>
              <w:rPr>
                <w:rFonts w:ascii="GHEA Grapalat" w:hAnsi="GHEA Grapalat" w:cs="Calibri"/>
                <w:bCs/>
                <w:color w:val="000000"/>
                <w:sz w:val="20"/>
                <w:szCs w:val="20"/>
                <w:lang w:val="en-US"/>
              </w:rPr>
              <w:t>160000</w:t>
            </w:r>
          </w:p>
          <w:p w:rsidR="0024743A" w:rsidRPr="00E80E53" w:rsidRDefault="0024743A" w:rsidP="0024743A">
            <w:pPr>
              <w:rPr>
                <w:rFonts w:ascii="GHEA Grapalat" w:hAnsi="GHEA Grapalat"/>
                <w:sz w:val="20"/>
                <w:szCs w:val="20"/>
              </w:rPr>
            </w:pPr>
          </w:p>
        </w:tc>
        <w:tc>
          <w:tcPr>
            <w:tcW w:w="901" w:type="dxa"/>
          </w:tcPr>
          <w:p w:rsidR="0024743A" w:rsidRPr="0024743A" w:rsidRDefault="0024743A" w:rsidP="0024743A">
            <w:pPr>
              <w:rPr>
                <w:rFonts w:ascii="GHEA Grapalat" w:hAnsi="GHEA Grapalat" w:cs="Calibri"/>
                <w:bCs/>
                <w:color w:val="000000"/>
                <w:sz w:val="20"/>
                <w:szCs w:val="20"/>
                <w:lang w:val="en-US"/>
              </w:rPr>
            </w:pPr>
            <w:r>
              <w:rPr>
                <w:rFonts w:ascii="GHEA Grapalat" w:hAnsi="GHEA Grapalat" w:cs="Calibri"/>
                <w:bCs/>
                <w:color w:val="000000"/>
                <w:sz w:val="20"/>
                <w:szCs w:val="20"/>
                <w:lang w:val="en-US"/>
              </w:rPr>
              <w:t>2000</w:t>
            </w:r>
          </w:p>
          <w:p w:rsidR="0024743A" w:rsidRPr="00E80E53" w:rsidRDefault="0024743A" w:rsidP="0024743A">
            <w:pPr>
              <w:rPr>
                <w:rFonts w:ascii="GHEA Grapalat" w:hAnsi="GHEA Grapalat" w:cs="Sylfaen"/>
                <w:sz w:val="20"/>
                <w:szCs w:val="20"/>
              </w:rPr>
            </w:pPr>
          </w:p>
        </w:tc>
        <w:tc>
          <w:tcPr>
            <w:tcW w:w="1276" w:type="dxa"/>
            <w:gridSpan w:val="2"/>
          </w:tcPr>
          <w:p w:rsidR="0024743A" w:rsidRDefault="0024743A" w:rsidP="0024743A">
            <w:r w:rsidRPr="00E07BED">
              <w:t xml:space="preserve">в. Малый Веди, М. </w:t>
            </w:r>
            <w:proofErr w:type="spellStart"/>
            <w:r w:rsidRPr="00E07BED">
              <w:t>Ованнисян</w:t>
            </w:r>
            <w:proofErr w:type="spellEnd"/>
            <w:r w:rsidRPr="00E07BED">
              <w:t xml:space="preserve"> 24</w:t>
            </w:r>
          </w:p>
        </w:tc>
        <w:tc>
          <w:tcPr>
            <w:tcW w:w="802" w:type="dxa"/>
          </w:tcPr>
          <w:p w:rsidR="0024743A" w:rsidRPr="00DE3328" w:rsidRDefault="0024743A" w:rsidP="0024743A">
            <w:pPr>
              <w:widowControl w:val="0"/>
              <w:jc w:val="center"/>
              <w:rPr>
                <w:rFonts w:ascii="GHEA Grapalat" w:hAnsi="GHEA Grapalat"/>
                <w:sz w:val="16"/>
                <w:szCs w:val="16"/>
                <w:lang w:val="en-US"/>
              </w:rPr>
            </w:pPr>
            <w:r>
              <w:rPr>
                <w:rFonts w:ascii="GHEA Grapalat" w:hAnsi="GHEA Grapalat"/>
                <w:sz w:val="16"/>
                <w:szCs w:val="16"/>
                <w:lang w:val="en-US"/>
              </w:rPr>
              <w:t>2000</w:t>
            </w:r>
          </w:p>
        </w:tc>
        <w:tc>
          <w:tcPr>
            <w:tcW w:w="953" w:type="dxa"/>
          </w:tcPr>
          <w:p w:rsidR="0024743A" w:rsidRPr="00975D9F" w:rsidRDefault="0024743A" w:rsidP="0024743A">
            <w:pPr>
              <w:rPr>
                <w:sz w:val="16"/>
                <w:szCs w:val="16"/>
              </w:rPr>
            </w:pPr>
            <w:r w:rsidRPr="00975D9F">
              <w:rPr>
                <w:sz w:val="16"/>
                <w:szCs w:val="16"/>
              </w:rPr>
              <w:t>20 календарных дней после вступления договора в силу - 15.12.2022 г. По предварительному заказу покупателя</w:t>
            </w:r>
          </w:p>
        </w:tc>
      </w:tr>
      <w:tr w:rsidR="0024743A" w:rsidRPr="00B138F3" w:rsidTr="00945A57">
        <w:trPr>
          <w:trHeight w:val="1075"/>
          <w:jc w:val="center"/>
        </w:trPr>
        <w:tc>
          <w:tcPr>
            <w:tcW w:w="1080" w:type="dxa"/>
            <w:vAlign w:val="center"/>
          </w:tcPr>
          <w:p w:rsidR="0024743A" w:rsidRPr="0024743A" w:rsidRDefault="0024743A" w:rsidP="0024743A">
            <w:pPr>
              <w:widowControl w:val="0"/>
              <w:jc w:val="center"/>
              <w:rPr>
                <w:rFonts w:ascii="GHEA Grapalat" w:hAnsi="GHEA Grapalat"/>
                <w:sz w:val="16"/>
                <w:szCs w:val="16"/>
                <w:lang w:val="en-US"/>
              </w:rPr>
            </w:pPr>
            <w:r>
              <w:rPr>
                <w:rFonts w:ascii="GHEA Grapalat" w:hAnsi="GHEA Grapalat"/>
                <w:sz w:val="16"/>
                <w:szCs w:val="16"/>
                <w:lang w:val="en-US"/>
              </w:rPr>
              <w:lastRenderedPageBreak/>
              <w:t>12</w:t>
            </w:r>
          </w:p>
        </w:tc>
        <w:tc>
          <w:tcPr>
            <w:tcW w:w="1274" w:type="dxa"/>
            <w:vAlign w:val="bottom"/>
          </w:tcPr>
          <w:p w:rsidR="0024743A" w:rsidRPr="00E80E53" w:rsidRDefault="0024743A" w:rsidP="0024743A">
            <w:pPr>
              <w:jc w:val="right"/>
              <w:rPr>
                <w:rFonts w:ascii="GHEA Grapalat" w:hAnsi="GHEA Grapalat" w:cs="Calibri"/>
                <w:bCs/>
                <w:color w:val="000000"/>
                <w:sz w:val="20"/>
                <w:szCs w:val="20"/>
              </w:rPr>
            </w:pPr>
            <w:r w:rsidRPr="00E80E53">
              <w:rPr>
                <w:rFonts w:ascii="GHEA Grapalat" w:hAnsi="GHEA Grapalat" w:cs="Calibri"/>
                <w:bCs/>
                <w:color w:val="000000"/>
                <w:sz w:val="20"/>
                <w:szCs w:val="20"/>
              </w:rPr>
              <w:t>15530000</w:t>
            </w:r>
          </w:p>
        </w:tc>
        <w:tc>
          <w:tcPr>
            <w:tcW w:w="1426" w:type="dxa"/>
          </w:tcPr>
          <w:p w:rsidR="0024743A" w:rsidRPr="008A3743" w:rsidRDefault="0024743A" w:rsidP="0024743A">
            <w:pPr>
              <w:rPr>
                <w:lang w:val="en-US"/>
              </w:rPr>
            </w:pPr>
            <w:r w:rsidRPr="00640A3D">
              <w:t>Масло</w:t>
            </w:r>
          </w:p>
        </w:tc>
        <w:tc>
          <w:tcPr>
            <w:tcW w:w="1551" w:type="dxa"/>
          </w:tcPr>
          <w:p w:rsidR="0024743A" w:rsidRDefault="0024743A" w:rsidP="0024743A">
            <w:r w:rsidRPr="00524FDD">
              <w:t>РА или эквивалент</w:t>
            </w:r>
          </w:p>
        </w:tc>
        <w:tc>
          <w:tcPr>
            <w:tcW w:w="3544" w:type="dxa"/>
          </w:tcPr>
          <w:p w:rsidR="0024743A" w:rsidRPr="00B138F3" w:rsidRDefault="0024743A" w:rsidP="0024743A">
            <w:pPr>
              <w:widowControl w:val="0"/>
              <w:jc w:val="center"/>
              <w:rPr>
                <w:rFonts w:ascii="GHEA Grapalat" w:hAnsi="GHEA Grapalat"/>
                <w:sz w:val="16"/>
                <w:szCs w:val="16"/>
              </w:rPr>
            </w:pPr>
            <w:bookmarkStart w:id="5" w:name="_GoBack"/>
            <w:r w:rsidRPr="00D677D9">
              <w:rPr>
                <w:color w:val="000000" w:themeColor="text1"/>
              </w:rPr>
              <w:t xml:space="preserve">Сливочное, жирность: </w:t>
            </w:r>
            <w:r w:rsidRPr="00D677D9">
              <w:rPr>
                <w:rFonts w:ascii="GHEA Grapalat" w:hAnsi="GHEA Grapalat"/>
                <w:color w:val="000000" w:themeColor="text1"/>
                <w:sz w:val="20"/>
                <w:szCs w:val="20"/>
              </w:rPr>
              <w:t>82.5-85,0%</w:t>
            </w:r>
            <w:r w:rsidRPr="00D677D9">
              <w:rPr>
                <w:color w:val="000000" w:themeColor="text1"/>
              </w:rPr>
              <w:t xml:space="preserve">, качественное, свежее, содержание белка 0,7 г, углеводов 0,7 г, 740 ккал в заводской упаковке 200-250 г или 20-25 кг. Безопасность </w:t>
            </w:r>
            <w:r w:rsidRPr="00D677D9">
              <w:rPr>
                <w:rFonts w:ascii="Sylfaen" w:hAnsi="Sylfaen" w:cs="Sylfaen"/>
                <w:color w:val="000000" w:themeColor="text1"/>
              </w:rPr>
              <w:t>և</w:t>
            </w:r>
            <w:r w:rsidRPr="00D677D9">
              <w:rPr>
                <w:color w:val="000000" w:themeColor="text1"/>
              </w:rPr>
              <w:t xml:space="preserve"> маркировка по постановлению Правительства РА 2006г. Статья 8 Закона РА «О безопасности пищевых продуктов» «Технический регламент требований к молоку, молочным продуктам </w:t>
            </w:r>
            <w:bookmarkEnd w:id="5"/>
            <w:r>
              <w:t>и их продукции», утвержденный постановлением от 21 декабря 1925 г.-Н</w:t>
            </w:r>
          </w:p>
        </w:tc>
        <w:tc>
          <w:tcPr>
            <w:tcW w:w="1173" w:type="dxa"/>
            <w:gridSpan w:val="2"/>
          </w:tcPr>
          <w:p w:rsidR="0024743A" w:rsidRDefault="0024743A" w:rsidP="0024743A">
            <w:r w:rsidRPr="005F31D0">
              <w:t>кг</w:t>
            </w:r>
          </w:p>
        </w:tc>
        <w:tc>
          <w:tcPr>
            <w:tcW w:w="1382" w:type="dxa"/>
          </w:tcPr>
          <w:p w:rsidR="0024743A" w:rsidRPr="00E80E53" w:rsidRDefault="0024743A" w:rsidP="0024743A">
            <w:pPr>
              <w:rPr>
                <w:rFonts w:ascii="GHEA Grapalat" w:hAnsi="GHEA Grapalat" w:cs="Calibri"/>
                <w:bCs/>
                <w:color w:val="000000"/>
                <w:sz w:val="20"/>
                <w:szCs w:val="20"/>
              </w:rPr>
            </w:pPr>
            <w:r w:rsidRPr="00E80E53">
              <w:rPr>
                <w:rFonts w:ascii="GHEA Grapalat" w:hAnsi="GHEA Grapalat" w:cs="Calibri"/>
                <w:bCs/>
                <w:color w:val="000000"/>
                <w:sz w:val="20"/>
                <w:szCs w:val="20"/>
              </w:rPr>
              <w:t>4500</w:t>
            </w:r>
          </w:p>
          <w:p w:rsidR="0024743A" w:rsidRPr="00E80E53" w:rsidRDefault="0024743A" w:rsidP="0024743A">
            <w:pPr>
              <w:rPr>
                <w:rFonts w:ascii="GHEA Grapalat" w:hAnsi="GHEA Grapalat"/>
                <w:sz w:val="20"/>
                <w:szCs w:val="20"/>
              </w:rPr>
            </w:pPr>
          </w:p>
        </w:tc>
        <w:tc>
          <w:tcPr>
            <w:tcW w:w="1080" w:type="dxa"/>
          </w:tcPr>
          <w:p w:rsidR="0024743A" w:rsidRPr="00E80E53" w:rsidRDefault="0024743A" w:rsidP="0024743A">
            <w:pPr>
              <w:rPr>
                <w:rFonts w:ascii="GHEA Grapalat" w:hAnsi="GHEA Grapalat" w:cs="Calibri"/>
                <w:bCs/>
                <w:color w:val="000000"/>
                <w:sz w:val="20"/>
                <w:szCs w:val="20"/>
              </w:rPr>
            </w:pPr>
            <w:r w:rsidRPr="00E80E53">
              <w:rPr>
                <w:rFonts w:ascii="GHEA Grapalat" w:hAnsi="GHEA Grapalat" w:cs="Calibri"/>
                <w:bCs/>
                <w:color w:val="000000"/>
                <w:sz w:val="20"/>
                <w:szCs w:val="20"/>
              </w:rPr>
              <w:t>720000</w:t>
            </w:r>
          </w:p>
          <w:p w:rsidR="0024743A" w:rsidRPr="00E80E53" w:rsidRDefault="0024743A" w:rsidP="0024743A">
            <w:pPr>
              <w:rPr>
                <w:rFonts w:ascii="GHEA Grapalat" w:hAnsi="GHEA Grapalat"/>
                <w:sz w:val="20"/>
                <w:szCs w:val="20"/>
              </w:rPr>
            </w:pPr>
          </w:p>
        </w:tc>
        <w:tc>
          <w:tcPr>
            <w:tcW w:w="901" w:type="dxa"/>
          </w:tcPr>
          <w:p w:rsidR="0024743A" w:rsidRPr="00E80E53" w:rsidRDefault="0024743A" w:rsidP="0024743A">
            <w:pPr>
              <w:rPr>
                <w:rFonts w:ascii="GHEA Grapalat" w:hAnsi="GHEA Grapalat" w:cs="Calibri"/>
                <w:bCs/>
                <w:color w:val="000000"/>
                <w:sz w:val="20"/>
                <w:szCs w:val="20"/>
              </w:rPr>
            </w:pPr>
            <w:r w:rsidRPr="00E80E53">
              <w:rPr>
                <w:rFonts w:ascii="GHEA Grapalat" w:hAnsi="GHEA Grapalat" w:cs="Calibri"/>
                <w:bCs/>
                <w:color w:val="000000"/>
                <w:sz w:val="20"/>
                <w:szCs w:val="20"/>
              </w:rPr>
              <w:t>160</w:t>
            </w:r>
          </w:p>
          <w:p w:rsidR="0024743A" w:rsidRPr="00E80E53" w:rsidRDefault="0024743A" w:rsidP="0024743A">
            <w:pPr>
              <w:rPr>
                <w:rFonts w:ascii="GHEA Grapalat" w:hAnsi="GHEA Grapalat"/>
                <w:sz w:val="20"/>
                <w:szCs w:val="20"/>
              </w:rPr>
            </w:pPr>
          </w:p>
        </w:tc>
        <w:tc>
          <w:tcPr>
            <w:tcW w:w="1276" w:type="dxa"/>
            <w:gridSpan w:val="2"/>
          </w:tcPr>
          <w:p w:rsidR="0024743A" w:rsidRDefault="0024743A" w:rsidP="0024743A">
            <w:r w:rsidRPr="00E07BED">
              <w:t xml:space="preserve">в. Малый Веди, М. </w:t>
            </w:r>
            <w:proofErr w:type="spellStart"/>
            <w:r w:rsidRPr="00E07BED">
              <w:t>Ованнисян</w:t>
            </w:r>
            <w:proofErr w:type="spellEnd"/>
            <w:r w:rsidRPr="00E07BED">
              <w:t xml:space="preserve"> 24</w:t>
            </w:r>
          </w:p>
        </w:tc>
        <w:tc>
          <w:tcPr>
            <w:tcW w:w="802" w:type="dxa"/>
          </w:tcPr>
          <w:p w:rsidR="0024743A" w:rsidRPr="00DE3328" w:rsidRDefault="0024743A" w:rsidP="0024743A">
            <w:pPr>
              <w:widowControl w:val="0"/>
              <w:jc w:val="center"/>
              <w:rPr>
                <w:rFonts w:ascii="GHEA Grapalat" w:hAnsi="GHEA Grapalat"/>
                <w:sz w:val="16"/>
                <w:szCs w:val="16"/>
                <w:lang w:val="en-US"/>
              </w:rPr>
            </w:pPr>
            <w:r>
              <w:rPr>
                <w:rFonts w:ascii="GHEA Grapalat" w:hAnsi="GHEA Grapalat"/>
                <w:sz w:val="16"/>
                <w:szCs w:val="16"/>
                <w:lang w:val="en-US"/>
              </w:rPr>
              <w:t>160</w:t>
            </w:r>
          </w:p>
        </w:tc>
        <w:tc>
          <w:tcPr>
            <w:tcW w:w="953" w:type="dxa"/>
          </w:tcPr>
          <w:p w:rsidR="0024743A" w:rsidRPr="00975D9F" w:rsidRDefault="00F3357F" w:rsidP="0024743A">
            <w:pPr>
              <w:rPr>
                <w:sz w:val="16"/>
                <w:szCs w:val="16"/>
              </w:rPr>
            </w:pPr>
            <w:r>
              <w:rPr>
                <w:noProof/>
              </w:rPr>
              <w:pict w14:anchorId="00CD510C">
                <v:shape id="AutoShape 190" o:spid="_x0000_s1086" type="#_x0000_t32" style="position:absolute;margin-left:-141pt;margin-top:-55pt;width:441.25pt;height:0;rotation:90;z-index:2519009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" adj="-31236,-1,-31236"/>
              </w:pict>
            </w:r>
            <w:r w:rsidR="0024743A" w:rsidRPr="00975D9F">
              <w:rPr>
                <w:sz w:val="16"/>
                <w:szCs w:val="16"/>
              </w:rPr>
              <w:t>20 календарных дней после вступления договора в силу - 15.12.2022 г. По предварительному заказу покупателя</w:t>
            </w:r>
          </w:p>
        </w:tc>
      </w:tr>
      <w:tr w:rsidR="0024743A" w:rsidRPr="00B138F3" w:rsidTr="00945A57">
        <w:trPr>
          <w:trHeight w:val="1075"/>
          <w:jc w:val="center"/>
        </w:trPr>
        <w:tc>
          <w:tcPr>
            <w:tcW w:w="1080" w:type="dxa"/>
            <w:vAlign w:val="center"/>
          </w:tcPr>
          <w:p w:rsidR="0024743A" w:rsidRPr="0024743A" w:rsidRDefault="0024743A" w:rsidP="0024743A">
            <w:pPr>
              <w:widowControl w:val="0"/>
              <w:jc w:val="center"/>
              <w:rPr>
                <w:rFonts w:ascii="GHEA Grapalat" w:hAnsi="GHEA Grapalat"/>
                <w:sz w:val="16"/>
                <w:szCs w:val="16"/>
                <w:lang w:val="en-US"/>
              </w:rPr>
            </w:pPr>
            <w:r>
              <w:rPr>
                <w:rFonts w:ascii="GHEA Grapalat" w:hAnsi="GHEA Grapalat"/>
                <w:sz w:val="16"/>
                <w:szCs w:val="16"/>
                <w:lang w:val="en-US"/>
              </w:rPr>
              <w:t>13</w:t>
            </w:r>
          </w:p>
        </w:tc>
        <w:tc>
          <w:tcPr>
            <w:tcW w:w="1274" w:type="dxa"/>
            <w:vAlign w:val="bottom"/>
          </w:tcPr>
          <w:p w:rsidR="0024743A" w:rsidRPr="00E80E53" w:rsidRDefault="0024743A" w:rsidP="0024743A">
            <w:pPr>
              <w:jc w:val="right"/>
              <w:rPr>
                <w:rFonts w:ascii="GHEA Grapalat" w:hAnsi="GHEA Grapalat" w:cs="Calibri"/>
                <w:bCs/>
                <w:color w:val="000000"/>
                <w:sz w:val="20"/>
                <w:szCs w:val="20"/>
              </w:rPr>
            </w:pPr>
            <w:r w:rsidRPr="00E80E53">
              <w:rPr>
                <w:rFonts w:ascii="GHEA Grapalat" w:hAnsi="GHEA Grapalat" w:cs="Calibri"/>
                <w:bCs/>
                <w:color w:val="000000"/>
                <w:sz w:val="20"/>
                <w:szCs w:val="20"/>
              </w:rPr>
              <w:t>15333100</w:t>
            </w:r>
          </w:p>
        </w:tc>
        <w:tc>
          <w:tcPr>
            <w:tcW w:w="1426" w:type="dxa"/>
          </w:tcPr>
          <w:p w:rsidR="0024743A" w:rsidRPr="00884513" w:rsidRDefault="0024743A" w:rsidP="0024743A">
            <w:r w:rsidRPr="00884513">
              <w:t>Томатная паста</w:t>
            </w:r>
          </w:p>
        </w:tc>
        <w:tc>
          <w:tcPr>
            <w:tcW w:w="1551" w:type="dxa"/>
          </w:tcPr>
          <w:p w:rsidR="0024743A" w:rsidRDefault="0024743A" w:rsidP="0024743A">
            <w:r w:rsidRPr="00524FDD">
              <w:t>РА или эквивалент</w:t>
            </w:r>
          </w:p>
        </w:tc>
        <w:tc>
          <w:tcPr>
            <w:tcW w:w="3544" w:type="dxa"/>
          </w:tcPr>
          <w:p w:rsidR="0024743A" w:rsidRDefault="0024743A" w:rsidP="0024743A">
            <w:r>
              <w:t>Высокий или первый тип, стекло</w:t>
            </w:r>
          </w:p>
          <w:p w:rsidR="0024743A" w:rsidRDefault="0024743A" w:rsidP="0024743A">
            <w:r>
              <w:t xml:space="preserve">в таре, упаковках емкостью до 10 см </w:t>
            </w:r>
            <w:proofErr w:type="gramStart"/>
            <w:r>
              <w:t>3 ,</w:t>
            </w:r>
            <w:proofErr w:type="gramEnd"/>
            <w:r>
              <w:t xml:space="preserve"> ГОСТ 3343-89. Безопасность по гигиеническим </w:t>
            </w:r>
            <w:r>
              <w:lastRenderedPageBreak/>
              <w:t>нормам N 2-III-4.9-01-2010 и маркировка</w:t>
            </w:r>
          </w:p>
          <w:p w:rsidR="0024743A" w:rsidRPr="00B138F3" w:rsidRDefault="0024743A" w:rsidP="0024743A">
            <w:pPr>
              <w:widowControl w:val="0"/>
              <w:jc w:val="center"/>
              <w:rPr>
                <w:rFonts w:ascii="GHEA Grapalat" w:hAnsi="GHEA Grapalat"/>
                <w:sz w:val="16"/>
                <w:szCs w:val="16"/>
              </w:rPr>
            </w:pPr>
          </w:p>
        </w:tc>
        <w:tc>
          <w:tcPr>
            <w:tcW w:w="1173" w:type="dxa"/>
            <w:gridSpan w:val="2"/>
          </w:tcPr>
          <w:p w:rsidR="0024743A" w:rsidRDefault="0024743A" w:rsidP="0024743A">
            <w:r w:rsidRPr="005F31D0">
              <w:lastRenderedPageBreak/>
              <w:t>кг</w:t>
            </w:r>
          </w:p>
        </w:tc>
        <w:tc>
          <w:tcPr>
            <w:tcW w:w="1382" w:type="dxa"/>
          </w:tcPr>
          <w:p w:rsidR="0024743A" w:rsidRPr="00E80E53" w:rsidRDefault="0024743A" w:rsidP="0024743A">
            <w:pPr>
              <w:rPr>
                <w:rFonts w:ascii="GHEA Grapalat" w:hAnsi="GHEA Grapalat" w:cs="Calibri"/>
                <w:bCs/>
                <w:color w:val="000000"/>
                <w:sz w:val="20"/>
                <w:szCs w:val="20"/>
              </w:rPr>
            </w:pPr>
            <w:r w:rsidRPr="00E80E53">
              <w:rPr>
                <w:rFonts w:ascii="GHEA Grapalat" w:hAnsi="GHEA Grapalat" w:cs="Calibri"/>
                <w:bCs/>
                <w:color w:val="000000"/>
                <w:sz w:val="20"/>
                <w:szCs w:val="20"/>
              </w:rPr>
              <w:t>900</w:t>
            </w:r>
          </w:p>
          <w:p w:rsidR="0024743A" w:rsidRPr="00E80E53" w:rsidRDefault="0024743A" w:rsidP="0024743A">
            <w:pPr>
              <w:rPr>
                <w:rFonts w:ascii="GHEA Grapalat" w:hAnsi="GHEA Grapalat"/>
                <w:sz w:val="20"/>
                <w:szCs w:val="20"/>
              </w:rPr>
            </w:pPr>
          </w:p>
        </w:tc>
        <w:tc>
          <w:tcPr>
            <w:tcW w:w="1080" w:type="dxa"/>
          </w:tcPr>
          <w:p w:rsidR="0024743A" w:rsidRPr="0063510C" w:rsidRDefault="0063510C" w:rsidP="0024743A">
            <w:pPr>
              <w:rPr>
                <w:rFonts w:ascii="GHEA Grapalat" w:hAnsi="GHEA Grapalat" w:cs="Calibri"/>
                <w:bCs/>
                <w:color w:val="000000"/>
                <w:sz w:val="20"/>
                <w:szCs w:val="20"/>
                <w:lang w:val="en-US"/>
              </w:rPr>
            </w:pPr>
            <w:r>
              <w:rPr>
                <w:rFonts w:ascii="GHEA Grapalat" w:hAnsi="GHEA Grapalat" w:cs="Calibri"/>
                <w:bCs/>
                <w:color w:val="000000"/>
                <w:sz w:val="20"/>
                <w:szCs w:val="20"/>
                <w:lang w:val="en-US"/>
              </w:rPr>
              <w:t>70200</w:t>
            </w:r>
          </w:p>
          <w:p w:rsidR="0024743A" w:rsidRPr="00E80E53" w:rsidRDefault="0024743A" w:rsidP="0024743A">
            <w:pPr>
              <w:rPr>
                <w:rFonts w:ascii="GHEA Grapalat" w:hAnsi="GHEA Grapalat"/>
                <w:sz w:val="20"/>
                <w:szCs w:val="20"/>
              </w:rPr>
            </w:pPr>
          </w:p>
        </w:tc>
        <w:tc>
          <w:tcPr>
            <w:tcW w:w="901" w:type="dxa"/>
          </w:tcPr>
          <w:p w:rsidR="0024743A" w:rsidRPr="0063510C" w:rsidRDefault="0063510C" w:rsidP="0024743A">
            <w:pPr>
              <w:rPr>
                <w:rFonts w:ascii="GHEA Grapalat" w:hAnsi="GHEA Grapalat" w:cs="Calibri"/>
                <w:bCs/>
                <w:color w:val="000000"/>
                <w:sz w:val="20"/>
                <w:szCs w:val="20"/>
                <w:lang w:val="en-US"/>
              </w:rPr>
            </w:pPr>
            <w:r>
              <w:rPr>
                <w:rFonts w:ascii="GHEA Grapalat" w:hAnsi="GHEA Grapalat" w:cs="Calibri"/>
                <w:bCs/>
                <w:color w:val="000000"/>
                <w:sz w:val="20"/>
                <w:szCs w:val="20"/>
                <w:lang w:val="en-US"/>
              </w:rPr>
              <w:t>78</w:t>
            </w:r>
          </w:p>
          <w:p w:rsidR="0024743A" w:rsidRPr="00E80E53" w:rsidRDefault="0024743A" w:rsidP="0024743A">
            <w:pPr>
              <w:rPr>
                <w:rFonts w:ascii="GHEA Grapalat" w:hAnsi="GHEA Grapalat"/>
                <w:sz w:val="20"/>
                <w:szCs w:val="20"/>
              </w:rPr>
            </w:pPr>
          </w:p>
        </w:tc>
        <w:tc>
          <w:tcPr>
            <w:tcW w:w="1276" w:type="dxa"/>
            <w:gridSpan w:val="2"/>
          </w:tcPr>
          <w:p w:rsidR="0024743A" w:rsidRDefault="0024743A" w:rsidP="0024743A">
            <w:r w:rsidRPr="00E07BED">
              <w:t xml:space="preserve">в. Малый Веди, М. </w:t>
            </w:r>
            <w:proofErr w:type="spellStart"/>
            <w:r w:rsidRPr="00E07BED">
              <w:t>Ованнисян</w:t>
            </w:r>
            <w:proofErr w:type="spellEnd"/>
            <w:r w:rsidRPr="00E07BED">
              <w:t xml:space="preserve"> 24</w:t>
            </w:r>
          </w:p>
        </w:tc>
        <w:tc>
          <w:tcPr>
            <w:tcW w:w="802" w:type="dxa"/>
          </w:tcPr>
          <w:p w:rsidR="0024743A" w:rsidRPr="00DE3328" w:rsidRDefault="0063510C" w:rsidP="0024743A">
            <w:pPr>
              <w:widowControl w:val="0"/>
              <w:jc w:val="center"/>
              <w:rPr>
                <w:rFonts w:ascii="GHEA Grapalat" w:hAnsi="GHEA Grapalat"/>
                <w:sz w:val="16"/>
                <w:szCs w:val="16"/>
                <w:lang w:val="en-US"/>
              </w:rPr>
            </w:pPr>
            <w:r>
              <w:rPr>
                <w:rFonts w:ascii="GHEA Grapalat" w:hAnsi="GHEA Grapalat"/>
                <w:sz w:val="16"/>
                <w:szCs w:val="16"/>
                <w:lang w:val="en-US"/>
              </w:rPr>
              <w:t>78</w:t>
            </w:r>
          </w:p>
        </w:tc>
        <w:tc>
          <w:tcPr>
            <w:tcW w:w="953" w:type="dxa"/>
          </w:tcPr>
          <w:p w:rsidR="0024743A" w:rsidRPr="00975D9F" w:rsidRDefault="0024743A" w:rsidP="0024743A">
            <w:pPr>
              <w:rPr>
                <w:sz w:val="16"/>
                <w:szCs w:val="16"/>
              </w:rPr>
            </w:pPr>
            <w:r w:rsidRPr="00975D9F">
              <w:rPr>
                <w:sz w:val="16"/>
                <w:szCs w:val="16"/>
              </w:rPr>
              <w:t xml:space="preserve">20 календарных дней после вступления договора в силу - 15.12.2022 г. По </w:t>
            </w:r>
            <w:r w:rsidRPr="00975D9F">
              <w:rPr>
                <w:sz w:val="16"/>
                <w:szCs w:val="16"/>
              </w:rPr>
              <w:lastRenderedPageBreak/>
              <w:t>предварительному заказу покупателя</w:t>
            </w:r>
          </w:p>
        </w:tc>
      </w:tr>
      <w:tr w:rsidR="0063510C" w:rsidRPr="00B138F3" w:rsidTr="00945A57">
        <w:trPr>
          <w:trHeight w:val="1075"/>
          <w:jc w:val="center"/>
        </w:trPr>
        <w:tc>
          <w:tcPr>
            <w:tcW w:w="1080" w:type="dxa"/>
            <w:vAlign w:val="center"/>
          </w:tcPr>
          <w:p w:rsidR="0063510C" w:rsidRPr="0063510C" w:rsidRDefault="0063510C" w:rsidP="0063510C">
            <w:pPr>
              <w:widowControl w:val="0"/>
              <w:jc w:val="center"/>
              <w:rPr>
                <w:rFonts w:ascii="GHEA Grapalat" w:hAnsi="GHEA Grapalat"/>
                <w:sz w:val="16"/>
                <w:szCs w:val="16"/>
                <w:lang w:val="en-US"/>
              </w:rPr>
            </w:pPr>
            <w:r>
              <w:rPr>
                <w:rFonts w:ascii="GHEA Grapalat" w:hAnsi="GHEA Grapalat"/>
                <w:sz w:val="16"/>
                <w:szCs w:val="16"/>
                <w:lang w:val="en-US"/>
              </w:rPr>
              <w:lastRenderedPageBreak/>
              <w:t>14</w:t>
            </w:r>
          </w:p>
        </w:tc>
        <w:tc>
          <w:tcPr>
            <w:tcW w:w="1274" w:type="dxa"/>
            <w:vAlign w:val="bottom"/>
          </w:tcPr>
          <w:p w:rsidR="0063510C" w:rsidRPr="00E80E53" w:rsidRDefault="0063510C" w:rsidP="0063510C">
            <w:pPr>
              <w:jc w:val="right"/>
              <w:rPr>
                <w:rFonts w:ascii="GHEA Grapalat" w:hAnsi="GHEA Grapalat" w:cs="Calibri"/>
                <w:bCs/>
                <w:color w:val="000000"/>
                <w:sz w:val="20"/>
                <w:szCs w:val="20"/>
              </w:rPr>
            </w:pPr>
            <w:r w:rsidRPr="00E80E53">
              <w:rPr>
                <w:rFonts w:ascii="GHEA Grapalat" w:hAnsi="GHEA Grapalat" w:cs="Calibri"/>
                <w:bCs/>
                <w:color w:val="000000"/>
                <w:sz w:val="20"/>
                <w:szCs w:val="20"/>
              </w:rPr>
              <w:t>3211300</w:t>
            </w:r>
          </w:p>
        </w:tc>
        <w:tc>
          <w:tcPr>
            <w:tcW w:w="1426" w:type="dxa"/>
          </w:tcPr>
          <w:p w:rsidR="0063510C" w:rsidRPr="008A3743" w:rsidRDefault="0063510C" w:rsidP="0063510C">
            <w:pPr>
              <w:rPr>
                <w:lang w:val="en-US"/>
              </w:rPr>
            </w:pPr>
            <w:r w:rsidRPr="00640A3D">
              <w:t>Рис</w:t>
            </w:r>
          </w:p>
        </w:tc>
        <w:tc>
          <w:tcPr>
            <w:tcW w:w="1551" w:type="dxa"/>
          </w:tcPr>
          <w:p w:rsidR="0063510C" w:rsidRDefault="0063510C" w:rsidP="0063510C">
            <w:r w:rsidRPr="00524FDD">
              <w:t>РА или эквивалент</w:t>
            </w:r>
          </w:p>
        </w:tc>
        <w:tc>
          <w:tcPr>
            <w:tcW w:w="3544" w:type="dxa"/>
          </w:tcPr>
          <w:p w:rsidR="0063510C" w:rsidRPr="00B138F3" w:rsidRDefault="0063510C" w:rsidP="0063510C">
            <w:pPr>
              <w:widowControl w:val="0"/>
              <w:jc w:val="center"/>
              <w:rPr>
                <w:rFonts w:ascii="GHEA Grapalat" w:hAnsi="GHEA Grapalat"/>
                <w:sz w:val="16"/>
                <w:szCs w:val="16"/>
              </w:rPr>
            </w:pPr>
            <w:r>
              <w:t xml:space="preserve">Белые, крупные, высокие, длинного типа, сплошные, разделены на 1-4 типа по ширине, влажность от типа до 13% до 15%. Безопасность и маркировка согласно RA </w:t>
            </w:r>
            <w:proofErr w:type="spellStart"/>
            <w:r>
              <w:t>car</w:t>
            </w:r>
            <w:proofErr w:type="spellEnd"/>
            <w:r>
              <w:t>. 2007 г. Дополнение статьи 8 Закона РА «О безопасности пищевых продуктов» требований технического регламента о требованиях к зерну, его производству, хранению, переработке и использованию, утвержденного постановлением № 22-Н от 11 января 2012 года</w:t>
            </w:r>
          </w:p>
        </w:tc>
        <w:tc>
          <w:tcPr>
            <w:tcW w:w="1173" w:type="dxa"/>
            <w:gridSpan w:val="2"/>
          </w:tcPr>
          <w:p w:rsidR="0063510C" w:rsidRDefault="0063510C" w:rsidP="0063510C">
            <w:r w:rsidRPr="005F31D0">
              <w:t>кг</w:t>
            </w:r>
          </w:p>
        </w:tc>
        <w:tc>
          <w:tcPr>
            <w:tcW w:w="1382" w:type="dxa"/>
          </w:tcPr>
          <w:p w:rsidR="0063510C" w:rsidRPr="00E80E53" w:rsidRDefault="0063510C" w:rsidP="0063510C">
            <w:pPr>
              <w:rPr>
                <w:rFonts w:ascii="GHEA Grapalat" w:hAnsi="GHEA Grapalat" w:cs="Calibri"/>
                <w:bCs/>
                <w:color w:val="000000"/>
                <w:sz w:val="20"/>
                <w:szCs w:val="20"/>
              </w:rPr>
            </w:pPr>
            <w:r w:rsidRPr="00E80E53">
              <w:rPr>
                <w:rFonts w:ascii="GHEA Grapalat" w:hAnsi="GHEA Grapalat" w:cs="Calibri"/>
                <w:bCs/>
                <w:color w:val="000000"/>
                <w:sz w:val="20"/>
                <w:szCs w:val="20"/>
              </w:rPr>
              <w:t>600</w:t>
            </w:r>
          </w:p>
          <w:p w:rsidR="0063510C" w:rsidRPr="00E80E53" w:rsidRDefault="0063510C" w:rsidP="0063510C">
            <w:pPr>
              <w:rPr>
                <w:rFonts w:ascii="GHEA Grapalat" w:hAnsi="GHEA Grapalat"/>
                <w:sz w:val="20"/>
                <w:szCs w:val="20"/>
              </w:rPr>
            </w:pPr>
          </w:p>
        </w:tc>
        <w:tc>
          <w:tcPr>
            <w:tcW w:w="1080" w:type="dxa"/>
          </w:tcPr>
          <w:p w:rsidR="0063510C" w:rsidRPr="0063510C" w:rsidRDefault="0063510C" w:rsidP="0063510C">
            <w:pPr>
              <w:rPr>
                <w:rFonts w:ascii="GHEA Grapalat" w:hAnsi="GHEA Grapalat" w:cs="Calibri"/>
                <w:bCs/>
                <w:color w:val="000000"/>
                <w:sz w:val="20"/>
                <w:szCs w:val="20"/>
                <w:lang w:val="en-US"/>
              </w:rPr>
            </w:pPr>
            <w:r>
              <w:rPr>
                <w:rFonts w:ascii="GHEA Grapalat" w:hAnsi="GHEA Grapalat" w:cs="Calibri"/>
                <w:bCs/>
                <w:color w:val="000000"/>
                <w:sz w:val="20"/>
                <w:szCs w:val="20"/>
                <w:lang w:val="en-US"/>
              </w:rPr>
              <w:t>42000</w:t>
            </w:r>
          </w:p>
          <w:p w:rsidR="0063510C" w:rsidRPr="00E80E53" w:rsidRDefault="0063510C" w:rsidP="0063510C">
            <w:pPr>
              <w:rPr>
                <w:rFonts w:ascii="GHEA Grapalat" w:hAnsi="GHEA Grapalat"/>
                <w:sz w:val="20"/>
                <w:szCs w:val="20"/>
              </w:rPr>
            </w:pPr>
          </w:p>
        </w:tc>
        <w:tc>
          <w:tcPr>
            <w:tcW w:w="901" w:type="dxa"/>
          </w:tcPr>
          <w:p w:rsidR="0063510C" w:rsidRPr="0063510C" w:rsidRDefault="0063510C" w:rsidP="0063510C">
            <w:pPr>
              <w:rPr>
                <w:rFonts w:ascii="GHEA Grapalat" w:hAnsi="GHEA Grapalat" w:cs="Calibri"/>
                <w:bCs/>
                <w:color w:val="000000"/>
                <w:sz w:val="20"/>
                <w:szCs w:val="20"/>
                <w:lang w:val="en-US"/>
              </w:rPr>
            </w:pPr>
            <w:r>
              <w:rPr>
                <w:rFonts w:ascii="GHEA Grapalat" w:hAnsi="GHEA Grapalat" w:cs="Calibri"/>
                <w:bCs/>
                <w:color w:val="000000"/>
                <w:sz w:val="20"/>
                <w:szCs w:val="20"/>
                <w:lang w:val="en-US"/>
              </w:rPr>
              <w:t>70</w:t>
            </w:r>
          </w:p>
          <w:p w:rsidR="0063510C" w:rsidRPr="00E80E53" w:rsidRDefault="0063510C" w:rsidP="0063510C">
            <w:pPr>
              <w:rPr>
                <w:rFonts w:ascii="GHEA Grapalat" w:hAnsi="GHEA Grapalat"/>
                <w:sz w:val="20"/>
                <w:szCs w:val="20"/>
              </w:rPr>
            </w:pPr>
          </w:p>
        </w:tc>
        <w:tc>
          <w:tcPr>
            <w:tcW w:w="1276" w:type="dxa"/>
            <w:gridSpan w:val="2"/>
          </w:tcPr>
          <w:p w:rsidR="0063510C" w:rsidRDefault="0063510C" w:rsidP="0063510C">
            <w:r w:rsidRPr="00AB16C0">
              <w:t xml:space="preserve">в. Малый Веди, М. </w:t>
            </w:r>
            <w:proofErr w:type="spellStart"/>
            <w:r w:rsidRPr="00AB16C0">
              <w:t>Ованнисян</w:t>
            </w:r>
            <w:proofErr w:type="spellEnd"/>
            <w:r w:rsidRPr="00AB16C0">
              <w:t xml:space="preserve"> 24</w:t>
            </w:r>
          </w:p>
        </w:tc>
        <w:tc>
          <w:tcPr>
            <w:tcW w:w="802" w:type="dxa"/>
          </w:tcPr>
          <w:p w:rsidR="0063510C" w:rsidRPr="00DE3328" w:rsidRDefault="0063510C" w:rsidP="0063510C">
            <w:pPr>
              <w:widowControl w:val="0"/>
              <w:jc w:val="center"/>
              <w:rPr>
                <w:rFonts w:ascii="GHEA Grapalat" w:hAnsi="GHEA Grapalat"/>
                <w:sz w:val="16"/>
                <w:szCs w:val="16"/>
                <w:lang w:val="en-US"/>
              </w:rPr>
            </w:pPr>
            <w:r>
              <w:rPr>
                <w:rFonts w:ascii="GHEA Grapalat" w:hAnsi="GHEA Grapalat"/>
                <w:sz w:val="16"/>
                <w:szCs w:val="16"/>
                <w:lang w:val="en-US"/>
              </w:rPr>
              <w:t>70</w:t>
            </w:r>
          </w:p>
        </w:tc>
        <w:tc>
          <w:tcPr>
            <w:tcW w:w="953" w:type="dxa"/>
          </w:tcPr>
          <w:p w:rsidR="0063510C" w:rsidRPr="00975D9F" w:rsidRDefault="00F3357F" w:rsidP="0063510C">
            <w:pPr>
              <w:rPr>
                <w:sz w:val="16"/>
                <w:szCs w:val="16"/>
              </w:rPr>
            </w:pPr>
            <w:r>
              <w:rPr>
                <w:noProof/>
              </w:rPr>
              <w:pict w14:anchorId="3D8048F5">
                <v:shape id="AutoShape 191" o:spid="_x0000_s1087" type="#_x0000_t32" style="position:absolute;margin-left:-100.15pt;margin-top:41.3pt;width:443.6pt;height:0;rotation:90;z-index:25190297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" adj="-31107,-1,-31107"/>
              </w:pict>
            </w:r>
            <w:r w:rsidR="0063510C" w:rsidRPr="00975D9F">
              <w:rPr>
                <w:sz w:val="16"/>
                <w:szCs w:val="16"/>
              </w:rPr>
              <w:t>20 календарных дней после вступления договора в силу - 15.12.2022 г. По предварительному заказу покупателя</w:t>
            </w:r>
          </w:p>
        </w:tc>
      </w:tr>
      <w:tr w:rsidR="0063510C" w:rsidRPr="00B138F3" w:rsidTr="00945A57">
        <w:trPr>
          <w:trHeight w:val="1075"/>
          <w:jc w:val="center"/>
        </w:trPr>
        <w:tc>
          <w:tcPr>
            <w:tcW w:w="1080" w:type="dxa"/>
            <w:vAlign w:val="center"/>
          </w:tcPr>
          <w:p w:rsidR="0063510C" w:rsidRPr="0063510C" w:rsidRDefault="0063510C" w:rsidP="0063510C">
            <w:pPr>
              <w:widowControl w:val="0"/>
              <w:jc w:val="center"/>
              <w:rPr>
                <w:rFonts w:ascii="GHEA Grapalat" w:hAnsi="GHEA Grapalat"/>
                <w:sz w:val="16"/>
                <w:szCs w:val="16"/>
                <w:lang w:val="en-US"/>
              </w:rPr>
            </w:pPr>
            <w:r>
              <w:rPr>
                <w:rFonts w:ascii="GHEA Grapalat" w:hAnsi="GHEA Grapalat"/>
                <w:sz w:val="16"/>
                <w:szCs w:val="16"/>
                <w:lang w:val="en-US"/>
              </w:rPr>
              <w:t>15</w:t>
            </w:r>
          </w:p>
        </w:tc>
        <w:tc>
          <w:tcPr>
            <w:tcW w:w="1274" w:type="dxa"/>
            <w:vAlign w:val="center"/>
          </w:tcPr>
          <w:p w:rsidR="0063510C" w:rsidRPr="00B138F3" w:rsidRDefault="0063510C" w:rsidP="0063510C">
            <w:pPr>
              <w:widowControl w:val="0"/>
              <w:jc w:val="center"/>
              <w:rPr>
                <w:rFonts w:ascii="GHEA Grapalat" w:hAnsi="GHEA Grapalat"/>
                <w:sz w:val="16"/>
                <w:szCs w:val="16"/>
              </w:rPr>
            </w:pPr>
            <w:r w:rsidRPr="00E80E53">
              <w:rPr>
                <w:rFonts w:ascii="GHEA Grapalat" w:hAnsi="GHEA Grapalat" w:cs="Calibri"/>
                <w:bCs/>
                <w:color w:val="000000"/>
                <w:sz w:val="20"/>
                <w:szCs w:val="20"/>
              </w:rPr>
              <w:t>15331154</w:t>
            </w:r>
          </w:p>
        </w:tc>
        <w:tc>
          <w:tcPr>
            <w:tcW w:w="1426" w:type="dxa"/>
            <w:vAlign w:val="center"/>
          </w:tcPr>
          <w:p w:rsidR="0063510C" w:rsidRPr="00B138F3" w:rsidRDefault="0063510C" w:rsidP="0063510C">
            <w:pPr>
              <w:widowControl w:val="0"/>
              <w:jc w:val="center"/>
              <w:rPr>
                <w:rFonts w:ascii="GHEA Grapalat" w:hAnsi="GHEA Grapalat"/>
                <w:sz w:val="16"/>
                <w:szCs w:val="16"/>
              </w:rPr>
            </w:pPr>
            <w:r w:rsidRPr="00D3408E">
              <w:rPr>
                <w:rFonts w:ascii="GHEA Grapalat" w:hAnsi="GHEA Grapalat" w:cs="Calibri"/>
                <w:bCs/>
                <w:color w:val="000000"/>
                <w:sz w:val="22"/>
                <w:szCs w:val="22"/>
              </w:rPr>
              <w:t>Фасоль целая</w:t>
            </w:r>
          </w:p>
        </w:tc>
        <w:tc>
          <w:tcPr>
            <w:tcW w:w="1551" w:type="dxa"/>
            <w:vAlign w:val="center"/>
          </w:tcPr>
          <w:p w:rsidR="0063510C" w:rsidRPr="00B138F3" w:rsidRDefault="0063510C" w:rsidP="0063510C">
            <w:pPr>
              <w:widowControl w:val="0"/>
              <w:jc w:val="center"/>
              <w:rPr>
                <w:rFonts w:ascii="GHEA Grapalat" w:hAnsi="GHEA Grapalat"/>
                <w:sz w:val="16"/>
                <w:szCs w:val="16"/>
              </w:rPr>
            </w:pPr>
            <w:r w:rsidRPr="00524FDD">
              <w:t>РА или эквивалент</w:t>
            </w:r>
          </w:p>
        </w:tc>
        <w:tc>
          <w:tcPr>
            <w:tcW w:w="3544" w:type="dxa"/>
            <w:vAlign w:val="center"/>
          </w:tcPr>
          <w:p w:rsidR="0063510C" w:rsidRPr="00B138F3" w:rsidRDefault="0063510C" w:rsidP="0063510C">
            <w:pPr>
              <w:widowControl w:val="0"/>
              <w:jc w:val="center"/>
              <w:rPr>
                <w:rFonts w:ascii="GHEA Grapalat" w:hAnsi="GHEA Grapalat"/>
                <w:sz w:val="16"/>
                <w:szCs w:val="16"/>
              </w:rPr>
            </w:pPr>
            <w:r w:rsidRPr="0063510C">
              <w:rPr>
                <w:rFonts w:ascii="GHEA Grapalat" w:hAnsi="GHEA Grapalat"/>
                <w:sz w:val="16"/>
                <w:szCs w:val="16"/>
              </w:rPr>
              <w:t>Сушеные, очищенные, желтого или зеленого цвета. Безопасность: согласно гигиеническим нормативам N 2-III-4.9-01-2010 и статье 8 Закона РА "О безопасности пищевых продуктов".</w:t>
            </w:r>
          </w:p>
        </w:tc>
        <w:tc>
          <w:tcPr>
            <w:tcW w:w="1173" w:type="dxa"/>
            <w:gridSpan w:val="2"/>
          </w:tcPr>
          <w:p w:rsidR="0063510C" w:rsidRDefault="0063510C" w:rsidP="0063510C">
            <w:r w:rsidRPr="005F31D0">
              <w:t>кг</w:t>
            </w:r>
          </w:p>
        </w:tc>
        <w:tc>
          <w:tcPr>
            <w:tcW w:w="1382" w:type="dxa"/>
          </w:tcPr>
          <w:p w:rsidR="0063510C" w:rsidRPr="0063510C" w:rsidRDefault="0063510C" w:rsidP="0063510C">
            <w:pPr>
              <w:rPr>
                <w:rFonts w:ascii="GHEA Grapalat" w:hAnsi="GHEA Grapalat" w:cs="Calibri"/>
                <w:bCs/>
                <w:color w:val="000000"/>
                <w:sz w:val="20"/>
                <w:szCs w:val="20"/>
                <w:lang w:val="en-US"/>
              </w:rPr>
            </w:pPr>
            <w:r>
              <w:rPr>
                <w:rFonts w:ascii="GHEA Grapalat" w:hAnsi="GHEA Grapalat" w:cs="Calibri"/>
                <w:bCs/>
                <w:color w:val="000000"/>
                <w:sz w:val="20"/>
                <w:szCs w:val="20"/>
                <w:lang w:val="en-US"/>
              </w:rPr>
              <w:t>450</w:t>
            </w:r>
          </w:p>
          <w:p w:rsidR="0063510C" w:rsidRPr="00E80E53" w:rsidRDefault="0063510C" w:rsidP="0063510C">
            <w:pPr>
              <w:rPr>
                <w:rFonts w:ascii="GHEA Grapalat" w:hAnsi="GHEA Grapalat"/>
                <w:sz w:val="20"/>
                <w:szCs w:val="20"/>
              </w:rPr>
            </w:pPr>
          </w:p>
        </w:tc>
        <w:tc>
          <w:tcPr>
            <w:tcW w:w="1080" w:type="dxa"/>
          </w:tcPr>
          <w:p w:rsidR="0063510C" w:rsidRPr="0063510C" w:rsidRDefault="0063510C" w:rsidP="0063510C">
            <w:pPr>
              <w:rPr>
                <w:rFonts w:ascii="GHEA Grapalat" w:hAnsi="GHEA Grapalat" w:cs="Calibri"/>
                <w:bCs/>
                <w:color w:val="000000"/>
                <w:sz w:val="20"/>
                <w:szCs w:val="20"/>
                <w:lang w:val="en-US"/>
              </w:rPr>
            </w:pPr>
            <w:r>
              <w:rPr>
                <w:rFonts w:ascii="GHEA Grapalat" w:hAnsi="GHEA Grapalat" w:cs="Calibri"/>
                <w:bCs/>
                <w:color w:val="000000"/>
                <w:sz w:val="20"/>
                <w:szCs w:val="20"/>
                <w:lang w:val="en-US"/>
              </w:rPr>
              <w:t>6750</w:t>
            </w:r>
          </w:p>
          <w:p w:rsidR="0063510C" w:rsidRPr="00E80E53" w:rsidRDefault="0063510C" w:rsidP="0063510C">
            <w:pPr>
              <w:rPr>
                <w:rFonts w:ascii="GHEA Grapalat" w:hAnsi="GHEA Grapalat"/>
                <w:sz w:val="20"/>
                <w:szCs w:val="20"/>
              </w:rPr>
            </w:pPr>
          </w:p>
        </w:tc>
        <w:tc>
          <w:tcPr>
            <w:tcW w:w="901" w:type="dxa"/>
          </w:tcPr>
          <w:p w:rsidR="0063510C" w:rsidRPr="0063510C" w:rsidRDefault="0063510C" w:rsidP="0063510C">
            <w:pPr>
              <w:rPr>
                <w:rFonts w:ascii="GHEA Grapalat" w:hAnsi="GHEA Grapalat" w:cs="Calibri"/>
                <w:bCs/>
                <w:color w:val="000000"/>
                <w:sz w:val="20"/>
                <w:szCs w:val="20"/>
                <w:lang w:val="en-US"/>
              </w:rPr>
            </w:pPr>
            <w:r>
              <w:rPr>
                <w:rFonts w:ascii="GHEA Grapalat" w:hAnsi="GHEA Grapalat" w:cs="Calibri"/>
                <w:bCs/>
                <w:color w:val="000000"/>
                <w:sz w:val="20"/>
                <w:szCs w:val="20"/>
                <w:lang w:val="en-US"/>
              </w:rPr>
              <w:t>15</w:t>
            </w:r>
          </w:p>
          <w:p w:rsidR="0063510C" w:rsidRPr="00E80E53" w:rsidRDefault="0063510C" w:rsidP="0063510C">
            <w:pPr>
              <w:rPr>
                <w:rFonts w:ascii="GHEA Grapalat" w:hAnsi="GHEA Grapalat"/>
                <w:sz w:val="20"/>
                <w:szCs w:val="20"/>
              </w:rPr>
            </w:pPr>
          </w:p>
        </w:tc>
        <w:tc>
          <w:tcPr>
            <w:tcW w:w="1276" w:type="dxa"/>
            <w:gridSpan w:val="2"/>
          </w:tcPr>
          <w:p w:rsidR="0063510C" w:rsidRDefault="0063510C" w:rsidP="0063510C">
            <w:r w:rsidRPr="00AB16C0">
              <w:t xml:space="preserve">в. Малый Веди, М. </w:t>
            </w:r>
            <w:proofErr w:type="spellStart"/>
            <w:r w:rsidRPr="00AB16C0">
              <w:t>Ованнисян</w:t>
            </w:r>
            <w:proofErr w:type="spellEnd"/>
            <w:r w:rsidRPr="00AB16C0">
              <w:t xml:space="preserve"> 24</w:t>
            </w:r>
          </w:p>
        </w:tc>
        <w:tc>
          <w:tcPr>
            <w:tcW w:w="802" w:type="dxa"/>
          </w:tcPr>
          <w:p w:rsidR="0063510C" w:rsidRPr="00DE3328" w:rsidRDefault="0063510C" w:rsidP="0063510C">
            <w:pPr>
              <w:widowControl w:val="0"/>
              <w:jc w:val="center"/>
              <w:rPr>
                <w:rFonts w:ascii="GHEA Grapalat" w:hAnsi="GHEA Grapalat"/>
                <w:sz w:val="16"/>
                <w:szCs w:val="16"/>
                <w:lang w:val="en-US"/>
              </w:rPr>
            </w:pPr>
            <w:r>
              <w:rPr>
                <w:rFonts w:ascii="GHEA Grapalat" w:hAnsi="GHEA Grapalat"/>
                <w:sz w:val="16"/>
                <w:szCs w:val="16"/>
                <w:lang w:val="en-US"/>
              </w:rPr>
              <w:t>15</w:t>
            </w:r>
          </w:p>
        </w:tc>
        <w:tc>
          <w:tcPr>
            <w:tcW w:w="953" w:type="dxa"/>
          </w:tcPr>
          <w:p w:rsidR="0063510C" w:rsidRPr="00975D9F" w:rsidRDefault="00F3357F" w:rsidP="0063510C">
            <w:pPr>
              <w:rPr>
                <w:sz w:val="16"/>
                <w:szCs w:val="16"/>
              </w:rPr>
            </w:pPr>
            <w:r>
              <w:rPr>
                <w:noProof/>
              </w:rPr>
              <w:pict w14:anchorId="2F6911D2">
                <v:shape id="_x0000_s1089" type="#_x0000_t32" style="position:absolute;margin-left:-100.15pt;margin-top:41.3pt;width:443.6pt;height:0;rotation:90;z-index:25190502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" adj="-31107,-1,-31107"/>
              </w:pict>
            </w:r>
            <w:r w:rsidR="0063510C" w:rsidRPr="00975D9F">
              <w:rPr>
                <w:sz w:val="16"/>
                <w:szCs w:val="16"/>
              </w:rPr>
              <w:t>20 календарных дней после вступления договора в силу - 15.12.2022 г. По предварительному заказу покупателя</w:t>
            </w:r>
          </w:p>
        </w:tc>
      </w:tr>
      <w:tr w:rsidR="0063510C" w:rsidRPr="00B138F3" w:rsidTr="00945A57">
        <w:trPr>
          <w:trHeight w:val="1075"/>
          <w:jc w:val="center"/>
        </w:trPr>
        <w:tc>
          <w:tcPr>
            <w:tcW w:w="1080" w:type="dxa"/>
            <w:vAlign w:val="center"/>
          </w:tcPr>
          <w:p w:rsidR="0063510C" w:rsidRPr="0063510C" w:rsidRDefault="0063510C" w:rsidP="0063510C">
            <w:pPr>
              <w:widowControl w:val="0"/>
              <w:jc w:val="center"/>
              <w:rPr>
                <w:rFonts w:ascii="GHEA Grapalat" w:hAnsi="GHEA Grapalat"/>
                <w:sz w:val="16"/>
                <w:szCs w:val="16"/>
                <w:lang w:val="en-US"/>
              </w:rPr>
            </w:pPr>
            <w:r>
              <w:rPr>
                <w:rFonts w:ascii="GHEA Grapalat" w:hAnsi="GHEA Grapalat"/>
                <w:sz w:val="16"/>
                <w:szCs w:val="16"/>
                <w:lang w:val="en-US"/>
              </w:rPr>
              <w:lastRenderedPageBreak/>
              <w:t>16</w:t>
            </w:r>
          </w:p>
        </w:tc>
        <w:tc>
          <w:tcPr>
            <w:tcW w:w="1274" w:type="dxa"/>
            <w:vAlign w:val="bottom"/>
          </w:tcPr>
          <w:p w:rsidR="0063510C" w:rsidRPr="00E80E53" w:rsidRDefault="0063510C" w:rsidP="0063510C">
            <w:pPr>
              <w:jc w:val="right"/>
              <w:rPr>
                <w:rFonts w:ascii="GHEA Grapalat" w:hAnsi="GHEA Grapalat" w:cs="Calibri"/>
                <w:bCs/>
                <w:color w:val="000000"/>
                <w:sz w:val="20"/>
                <w:szCs w:val="20"/>
              </w:rPr>
            </w:pPr>
            <w:r w:rsidRPr="00E80E53">
              <w:rPr>
                <w:rFonts w:ascii="GHEA Grapalat" w:hAnsi="GHEA Grapalat" w:cs="Calibri"/>
                <w:bCs/>
                <w:color w:val="000000"/>
                <w:sz w:val="20"/>
                <w:szCs w:val="20"/>
              </w:rPr>
              <w:t>15872400</w:t>
            </w:r>
          </w:p>
        </w:tc>
        <w:tc>
          <w:tcPr>
            <w:tcW w:w="1426" w:type="dxa"/>
          </w:tcPr>
          <w:p w:rsidR="0063510C" w:rsidRPr="00243464" w:rsidRDefault="0063510C" w:rsidP="0063510C">
            <w:r w:rsidRPr="00243464">
              <w:t>Столовая соль</w:t>
            </w:r>
          </w:p>
        </w:tc>
        <w:tc>
          <w:tcPr>
            <w:tcW w:w="1551" w:type="dxa"/>
          </w:tcPr>
          <w:p w:rsidR="0063510C" w:rsidRDefault="0063510C" w:rsidP="0063510C">
            <w:r w:rsidRPr="00524FDD">
              <w:t>РА или эквивалент</w:t>
            </w:r>
          </w:p>
        </w:tc>
        <w:tc>
          <w:tcPr>
            <w:tcW w:w="3544" w:type="dxa"/>
          </w:tcPr>
          <w:p w:rsidR="0063510C" w:rsidRPr="00B138F3" w:rsidRDefault="0063510C" w:rsidP="0063510C">
            <w:pPr>
              <w:widowControl w:val="0"/>
              <w:jc w:val="center"/>
              <w:rPr>
                <w:rFonts w:ascii="GHEA Grapalat" w:hAnsi="GHEA Grapalat"/>
                <w:sz w:val="16"/>
                <w:szCs w:val="16"/>
              </w:rPr>
            </w:pPr>
            <w:r>
              <w:t>Соль пищевая йодированная высшего качества АСТ 239-2005 Срок годности не менее 12 месяцев со дня изготовления. Доставка раз в месяц.</w:t>
            </w:r>
          </w:p>
        </w:tc>
        <w:tc>
          <w:tcPr>
            <w:tcW w:w="1173" w:type="dxa"/>
            <w:gridSpan w:val="2"/>
          </w:tcPr>
          <w:p w:rsidR="0063510C" w:rsidRDefault="0063510C" w:rsidP="0063510C">
            <w:r w:rsidRPr="005F31D0">
              <w:t>кг</w:t>
            </w:r>
          </w:p>
        </w:tc>
        <w:tc>
          <w:tcPr>
            <w:tcW w:w="1382" w:type="dxa"/>
          </w:tcPr>
          <w:p w:rsidR="0063510C" w:rsidRPr="00E80E53" w:rsidRDefault="0063510C" w:rsidP="0063510C">
            <w:pPr>
              <w:rPr>
                <w:rFonts w:ascii="GHEA Grapalat" w:hAnsi="GHEA Grapalat" w:cs="Calibri"/>
                <w:bCs/>
                <w:color w:val="000000"/>
                <w:sz w:val="20"/>
                <w:szCs w:val="20"/>
              </w:rPr>
            </w:pPr>
            <w:r w:rsidRPr="00E80E53">
              <w:rPr>
                <w:rFonts w:ascii="GHEA Grapalat" w:hAnsi="GHEA Grapalat" w:cs="Calibri"/>
                <w:bCs/>
                <w:color w:val="000000"/>
                <w:sz w:val="20"/>
                <w:szCs w:val="20"/>
              </w:rPr>
              <w:t>180</w:t>
            </w:r>
          </w:p>
          <w:p w:rsidR="0063510C" w:rsidRPr="00E80E53" w:rsidRDefault="0063510C" w:rsidP="0063510C">
            <w:pPr>
              <w:rPr>
                <w:rFonts w:ascii="GHEA Grapalat" w:hAnsi="GHEA Grapalat"/>
                <w:sz w:val="20"/>
                <w:szCs w:val="20"/>
              </w:rPr>
            </w:pPr>
          </w:p>
        </w:tc>
        <w:tc>
          <w:tcPr>
            <w:tcW w:w="1080" w:type="dxa"/>
          </w:tcPr>
          <w:p w:rsidR="0063510C" w:rsidRPr="0063510C" w:rsidRDefault="0063510C" w:rsidP="0063510C">
            <w:pPr>
              <w:rPr>
                <w:rFonts w:ascii="GHEA Grapalat" w:hAnsi="GHEA Grapalat" w:cs="Calibri"/>
                <w:bCs/>
                <w:color w:val="000000"/>
                <w:sz w:val="20"/>
                <w:szCs w:val="20"/>
                <w:lang w:val="en-US"/>
              </w:rPr>
            </w:pPr>
            <w:r>
              <w:rPr>
                <w:rFonts w:ascii="GHEA Grapalat" w:hAnsi="GHEA Grapalat" w:cs="Calibri"/>
                <w:bCs/>
                <w:color w:val="000000"/>
                <w:sz w:val="20"/>
                <w:szCs w:val="20"/>
                <w:lang w:val="en-US"/>
              </w:rPr>
              <w:t>8100</w:t>
            </w:r>
          </w:p>
          <w:p w:rsidR="0063510C" w:rsidRPr="00E80E53" w:rsidRDefault="0063510C" w:rsidP="0063510C">
            <w:pPr>
              <w:rPr>
                <w:rFonts w:ascii="GHEA Grapalat" w:hAnsi="GHEA Grapalat"/>
                <w:sz w:val="20"/>
                <w:szCs w:val="20"/>
              </w:rPr>
            </w:pPr>
          </w:p>
        </w:tc>
        <w:tc>
          <w:tcPr>
            <w:tcW w:w="901" w:type="dxa"/>
          </w:tcPr>
          <w:p w:rsidR="0063510C" w:rsidRPr="0063510C" w:rsidRDefault="0063510C" w:rsidP="0063510C">
            <w:pPr>
              <w:jc w:val="center"/>
              <w:rPr>
                <w:rFonts w:ascii="GHEA Grapalat" w:hAnsi="GHEA Grapalat" w:cs="Calibri"/>
                <w:bCs/>
                <w:color w:val="000000"/>
                <w:sz w:val="20"/>
                <w:szCs w:val="20"/>
                <w:lang w:val="en-US"/>
              </w:rPr>
            </w:pPr>
            <w:r>
              <w:rPr>
                <w:rFonts w:ascii="GHEA Grapalat" w:hAnsi="GHEA Grapalat" w:cs="Calibri"/>
                <w:bCs/>
                <w:color w:val="000000"/>
                <w:sz w:val="20"/>
                <w:szCs w:val="20"/>
                <w:lang w:val="en-US"/>
              </w:rPr>
              <w:t>45</w:t>
            </w:r>
          </w:p>
          <w:p w:rsidR="0063510C" w:rsidRPr="00E80E53" w:rsidRDefault="0063510C" w:rsidP="0063510C">
            <w:pPr>
              <w:jc w:val="center"/>
              <w:rPr>
                <w:rFonts w:ascii="GHEA Grapalat" w:hAnsi="GHEA Grapalat"/>
                <w:sz w:val="20"/>
                <w:szCs w:val="20"/>
              </w:rPr>
            </w:pPr>
          </w:p>
        </w:tc>
        <w:tc>
          <w:tcPr>
            <w:tcW w:w="1276" w:type="dxa"/>
            <w:gridSpan w:val="2"/>
          </w:tcPr>
          <w:p w:rsidR="0063510C" w:rsidRDefault="0063510C" w:rsidP="0063510C">
            <w:r w:rsidRPr="00E53AD0">
              <w:t xml:space="preserve">в. Малый Веди, М. </w:t>
            </w:r>
            <w:proofErr w:type="spellStart"/>
            <w:r w:rsidRPr="00E53AD0">
              <w:t>Ованнисян</w:t>
            </w:r>
            <w:proofErr w:type="spellEnd"/>
            <w:r w:rsidRPr="00E53AD0">
              <w:t xml:space="preserve"> 24</w:t>
            </w:r>
          </w:p>
        </w:tc>
        <w:tc>
          <w:tcPr>
            <w:tcW w:w="802" w:type="dxa"/>
          </w:tcPr>
          <w:p w:rsidR="0063510C" w:rsidRPr="00DE3328" w:rsidRDefault="0063510C" w:rsidP="0063510C">
            <w:pPr>
              <w:widowControl w:val="0"/>
              <w:jc w:val="center"/>
              <w:rPr>
                <w:rFonts w:ascii="GHEA Grapalat" w:hAnsi="GHEA Grapalat"/>
                <w:sz w:val="16"/>
                <w:szCs w:val="16"/>
                <w:lang w:val="en-US"/>
              </w:rPr>
            </w:pPr>
            <w:r>
              <w:rPr>
                <w:rFonts w:ascii="GHEA Grapalat" w:hAnsi="GHEA Grapalat"/>
                <w:sz w:val="16"/>
                <w:szCs w:val="16"/>
                <w:lang w:val="en-US"/>
              </w:rPr>
              <w:t>45</w:t>
            </w:r>
          </w:p>
        </w:tc>
        <w:tc>
          <w:tcPr>
            <w:tcW w:w="953" w:type="dxa"/>
          </w:tcPr>
          <w:p w:rsidR="0063510C" w:rsidRPr="00975D9F" w:rsidRDefault="0063510C" w:rsidP="0063510C">
            <w:pPr>
              <w:rPr>
                <w:sz w:val="16"/>
                <w:szCs w:val="16"/>
              </w:rPr>
            </w:pPr>
            <w:r w:rsidRPr="00975D9F">
              <w:rPr>
                <w:sz w:val="16"/>
                <w:szCs w:val="16"/>
              </w:rPr>
              <w:t>20 календарных дней после вступления договора в силу - 15.12.2022 г. По предварительному заказу покупателя</w:t>
            </w:r>
          </w:p>
        </w:tc>
      </w:tr>
      <w:tr w:rsidR="0063510C" w:rsidRPr="00B138F3" w:rsidTr="00945A57">
        <w:trPr>
          <w:trHeight w:val="1075"/>
          <w:jc w:val="center"/>
        </w:trPr>
        <w:tc>
          <w:tcPr>
            <w:tcW w:w="1080" w:type="dxa"/>
            <w:vAlign w:val="center"/>
          </w:tcPr>
          <w:p w:rsidR="0063510C" w:rsidRPr="0063510C" w:rsidRDefault="0063510C" w:rsidP="0063510C">
            <w:pPr>
              <w:widowControl w:val="0"/>
              <w:jc w:val="center"/>
              <w:rPr>
                <w:rFonts w:ascii="GHEA Grapalat" w:hAnsi="GHEA Grapalat"/>
                <w:sz w:val="16"/>
                <w:szCs w:val="16"/>
                <w:lang w:val="en-US"/>
              </w:rPr>
            </w:pPr>
            <w:r>
              <w:rPr>
                <w:rFonts w:ascii="GHEA Grapalat" w:hAnsi="GHEA Grapalat"/>
                <w:sz w:val="16"/>
                <w:szCs w:val="16"/>
                <w:lang w:val="en-US"/>
              </w:rPr>
              <w:t>17</w:t>
            </w:r>
          </w:p>
        </w:tc>
        <w:tc>
          <w:tcPr>
            <w:tcW w:w="1274" w:type="dxa"/>
            <w:vAlign w:val="bottom"/>
          </w:tcPr>
          <w:p w:rsidR="0063510C" w:rsidRPr="00E80E53" w:rsidRDefault="0063510C" w:rsidP="0063510C">
            <w:pPr>
              <w:jc w:val="right"/>
              <w:rPr>
                <w:rFonts w:ascii="GHEA Grapalat" w:hAnsi="GHEA Grapalat" w:cs="Calibri"/>
                <w:bCs/>
                <w:color w:val="000000"/>
                <w:sz w:val="20"/>
                <w:szCs w:val="20"/>
              </w:rPr>
            </w:pPr>
            <w:r w:rsidRPr="00E80E53">
              <w:rPr>
                <w:rFonts w:ascii="GHEA Grapalat" w:hAnsi="GHEA Grapalat" w:cs="Calibri"/>
                <w:bCs/>
                <w:color w:val="000000"/>
                <w:sz w:val="20"/>
                <w:szCs w:val="20"/>
              </w:rPr>
              <w:t>15842310</w:t>
            </w:r>
          </w:p>
        </w:tc>
        <w:tc>
          <w:tcPr>
            <w:tcW w:w="1426" w:type="dxa"/>
          </w:tcPr>
          <w:p w:rsidR="0063510C" w:rsidRPr="00243464" w:rsidRDefault="0063510C" w:rsidP="0063510C">
            <w:r w:rsidRPr="00243464">
              <w:t>Конфеты</w:t>
            </w:r>
          </w:p>
        </w:tc>
        <w:tc>
          <w:tcPr>
            <w:tcW w:w="1551" w:type="dxa"/>
          </w:tcPr>
          <w:p w:rsidR="0063510C" w:rsidRDefault="0063510C" w:rsidP="0063510C">
            <w:r w:rsidRPr="00524FDD">
              <w:t>РА или эквивалент</w:t>
            </w:r>
          </w:p>
        </w:tc>
        <w:tc>
          <w:tcPr>
            <w:tcW w:w="3544" w:type="dxa"/>
          </w:tcPr>
          <w:p w:rsidR="0063510C" w:rsidRPr="005B22D1" w:rsidRDefault="0063510C" w:rsidP="0063510C">
            <w:r>
              <w:t xml:space="preserve">Карамель с молоком, помада, фрукты, желе, желейные фрукты, глазурь, добавки пралине. В зависимости от вида конфет массовая влажность не более 4-25%, упаковка в фольгу </w:t>
            </w:r>
            <w:r>
              <w:rPr>
                <w:rFonts w:ascii="Sylfaen" w:hAnsi="Sylfaen" w:cs="Sylfaen"/>
              </w:rPr>
              <w:t>և</w:t>
            </w:r>
            <w:r>
              <w:t xml:space="preserve"> бумагу, не завернутые в отдельные, взвешенные коробки, смешанный ассортимент. Безопасность по гигиеническим нормативам N 2-III-4.9-01-2010 и маркировка: Доставка два раза в месяц</w:t>
            </w:r>
            <w:r>
              <w:rPr>
                <w:rFonts w:ascii="inherit" w:hAnsi="inherit" w:cs="Courier New"/>
                <w:color w:val="202124"/>
                <w:sz w:val="22"/>
                <w:szCs w:val="22"/>
                <w:shd w:val="clear" w:color="auto" w:fill="F8F9FA"/>
              </w:rPr>
              <w:t>.</w:t>
            </w:r>
          </w:p>
          <w:p w:rsidR="0063510C" w:rsidRPr="00B138F3" w:rsidRDefault="0063510C" w:rsidP="0063510C">
            <w:pPr>
              <w:widowControl w:val="0"/>
              <w:jc w:val="center"/>
              <w:rPr>
                <w:rFonts w:ascii="GHEA Grapalat" w:hAnsi="GHEA Grapalat"/>
                <w:sz w:val="16"/>
                <w:szCs w:val="16"/>
              </w:rPr>
            </w:pPr>
          </w:p>
        </w:tc>
        <w:tc>
          <w:tcPr>
            <w:tcW w:w="1173" w:type="dxa"/>
            <w:gridSpan w:val="2"/>
          </w:tcPr>
          <w:p w:rsidR="0063510C" w:rsidRDefault="0063510C" w:rsidP="0063510C">
            <w:r w:rsidRPr="005F31D0">
              <w:t>кг</w:t>
            </w:r>
          </w:p>
        </w:tc>
        <w:tc>
          <w:tcPr>
            <w:tcW w:w="1382" w:type="dxa"/>
          </w:tcPr>
          <w:p w:rsidR="0063510C" w:rsidRPr="00E80E53" w:rsidRDefault="0063510C" w:rsidP="0063510C">
            <w:pPr>
              <w:rPr>
                <w:rFonts w:ascii="GHEA Grapalat" w:hAnsi="GHEA Grapalat" w:cs="Calibri"/>
                <w:bCs/>
                <w:color w:val="000000"/>
                <w:sz w:val="20"/>
                <w:szCs w:val="20"/>
              </w:rPr>
            </w:pPr>
            <w:r w:rsidRPr="00E80E53">
              <w:rPr>
                <w:rFonts w:ascii="GHEA Grapalat" w:hAnsi="GHEA Grapalat" w:cs="Calibri"/>
                <w:bCs/>
                <w:color w:val="000000"/>
                <w:sz w:val="20"/>
                <w:szCs w:val="20"/>
              </w:rPr>
              <w:t>1500</w:t>
            </w:r>
          </w:p>
          <w:p w:rsidR="0063510C" w:rsidRPr="00E80E53" w:rsidRDefault="0063510C" w:rsidP="0063510C">
            <w:pPr>
              <w:rPr>
                <w:rFonts w:ascii="GHEA Grapalat" w:hAnsi="GHEA Grapalat"/>
                <w:sz w:val="20"/>
                <w:szCs w:val="20"/>
              </w:rPr>
            </w:pPr>
          </w:p>
        </w:tc>
        <w:tc>
          <w:tcPr>
            <w:tcW w:w="1080" w:type="dxa"/>
          </w:tcPr>
          <w:p w:rsidR="0063510C" w:rsidRPr="00E80E53" w:rsidRDefault="0063510C" w:rsidP="0063510C">
            <w:pPr>
              <w:rPr>
                <w:rFonts w:ascii="GHEA Grapalat" w:hAnsi="GHEA Grapalat" w:cs="Calibri"/>
                <w:bCs/>
                <w:color w:val="000000"/>
                <w:sz w:val="20"/>
                <w:szCs w:val="20"/>
              </w:rPr>
            </w:pPr>
            <w:r w:rsidRPr="00E80E53">
              <w:rPr>
                <w:rFonts w:ascii="GHEA Grapalat" w:hAnsi="GHEA Grapalat" w:cs="Calibri"/>
                <w:bCs/>
                <w:color w:val="000000"/>
                <w:sz w:val="20"/>
                <w:szCs w:val="20"/>
              </w:rPr>
              <w:t>15000</w:t>
            </w:r>
          </w:p>
          <w:p w:rsidR="0063510C" w:rsidRPr="00E80E53" w:rsidRDefault="0063510C" w:rsidP="0063510C">
            <w:pPr>
              <w:rPr>
                <w:rFonts w:ascii="GHEA Grapalat" w:hAnsi="GHEA Grapalat"/>
                <w:sz w:val="20"/>
                <w:szCs w:val="20"/>
              </w:rPr>
            </w:pPr>
          </w:p>
        </w:tc>
        <w:tc>
          <w:tcPr>
            <w:tcW w:w="901" w:type="dxa"/>
          </w:tcPr>
          <w:p w:rsidR="0063510C" w:rsidRPr="00E80E53" w:rsidRDefault="0063510C" w:rsidP="0063510C">
            <w:pPr>
              <w:rPr>
                <w:rFonts w:ascii="GHEA Grapalat" w:hAnsi="GHEA Grapalat" w:cs="Calibri"/>
                <w:bCs/>
                <w:color w:val="000000"/>
                <w:sz w:val="20"/>
                <w:szCs w:val="20"/>
              </w:rPr>
            </w:pPr>
            <w:r w:rsidRPr="00E80E53">
              <w:rPr>
                <w:rFonts w:ascii="GHEA Grapalat" w:hAnsi="GHEA Grapalat" w:cs="Calibri"/>
                <w:bCs/>
                <w:color w:val="000000"/>
                <w:sz w:val="20"/>
                <w:szCs w:val="20"/>
              </w:rPr>
              <w:t>10</w:t>
            </w:r>
          </w:p>
          <w:p w:rsidR="0063510C" w:rsidRPr="00E80E53" w:rsidRDefault="0063510C" w:rsidP="0063510C">
            <w:pPr>
              <w:rPr>
                <w:rFonts w:ascii="GHEA Grapalat" w:hAnsi="GHEA Grapalat"/>
                <w:sz w:val="20"/>
                <w:szCs w:val="20"/>
              </w:rPr>
            </w:pPr>
          </w:p>
        </w:tc>
        <w:tc>
          <w:tcPr>
            <w:tcW w:w="1276" w:type="dxa"/>
            <w:gridSpan w:val="2"/>
          </w:tcPr>
          <w:p w:rsidR="0063510C" w:rsidRDefault="0063510C" w:rsidP="0063510C">
            <w:r w:rsidRPr="00112BD2">
              <w:t xml:space="preserve">в. Малый Веди, М. </w:t>
            </w:r>
            <w:proofErr w:type="spellStart"/>
            <w:r w:rsidRPr="00112BD2">
              <w:t>Ованнисян</w:t>
            </w:r>
            <w:proofErr w:type="spellEnd"/>
            <w:r w:rsidRPr="00112BD2">
              <w:t xml:space="preserve"> 24</w:t>
            </w:r>
          </w:p>
        </w:tc>
        <w:tc>
          <w:tcPr>
            <w:tcW w:w="802" w:type="dxa"/>
          </w:tcPr>
          <w:p w:rsidR="0063510C" w:rsidRPr="00DE3328" w:rsidRDefault="0063510C" w:rsidP="0063510C">
            <w:pPr>
              <w:widowControl w:val="0"/>
              <w:jc w:val="center"/>
              <w:rPr>
                <w:rFonts w:ascii="GHEA Grapalat" w:hAnsi="GHEA Grapalat"/>
                <w:sz w:val="16"/>
                <w:szCs w:val="16"/>
                <w:lang w:val="en-US"/>
              </w:rPr>
            </w:pPr>
            <w:r>
              <w:rPr>
                <w:rFonts w:ascii="GHEA Grapalat" w:hAnsi="GHEA Grapalat"/>
                <w:sz w:val="16"/>
                <w:szCs w:val="16"/>
                <w:lang w:val="en-US"/>
              </w:rPr>
              <w:t>10</w:t>
            </w:r>
          </w:p>
        </w:tc>
        <w:tc>
          <w:tcPr>
            <w:tcW w:w="953" w:type="dxa"/>
          </w:tcPr>
          <w:p w:rsidR="0063510C" w:rsidRPr="00975D9F" w:rsidRDefault="0063510C" w:rsidP="0063510C">
            <w:pPr>
              <w:rPr>
                <w:sz w:val="16"/>
                <w:szCs w:val="16"/>
              </w:rPr>
            </w:pPr>
            <w:r w:rsidRPr="00975D9F">
              <w:rPr>
                <w:sz w:val="16"/>
                <w:szCs w:val="16"/>
              </w:rPr>
              <w:t>20 календарных дней после вступления договора в силу - 15.12.2022 г. По предварительному заказу покупателя</w:t>
            </w:r>
          </w:p>
        </w:tc>
      </w:tr>
      <w:tr w:rsidR="00945A57" w:rsidRPr="00B138F3" w:rsidTr="00945A57">
        <w:trPr>
          <w:trHeight w:val="1075"/>
          <w:jc w:val="center"/>
        </w:trPr>
        <w:tc>
          <w:tcPr>
            <w:tcW w:w="1080" w:type="dxa"/>
            <w:vAlign w:val="center"/>
          </w:tcPr>
          <w:p w:rsidR="00945A57" w:rsidRPr="0063510C" w:rsidRDefault="00945A57" w:rsidP="00945A57">
            <w:pPr>
              <w:widowControl w:val="0"/>
              <w:jc w:val="center"/>
              <w:rPr>
                <w:rFonts w:ascii="GHEA Grapalat" w:hAnsi="GHEA Grapalat"/>
                <w:sz w:val="16"/>
                <w:szCs w:val="16"/>
                <w:lang w:val="en-US"/>
              </w:rPr>
            </w:pPr>
            <w:r>
              <w:rPr>
                <w:rFonts w:ascii="GHEA Grapalat" w:hAnsi="GHEA Grapalat"/>
                <w:sz w:val="16"/>
                <w:szCs w:val="16"/>
                <w:lang w:val="en-US"/>
              </w:rPr>
              <w:t>18</w:t>
            </w:r>
          </w:p>
        </w:tc>
        <w:tc>
          <w:tcPr>
            <w:tcW w:w="1274" w:type="dxa"/>
            <w:vAlign w:val="bottom"/>
          </w:tcPr>
          <w:p w:rsidR="00945A57" w:rsidRPr="00A21416" w:rsidRDefault="00945A57" w:rsidP="00945A57">
            <w:pPr>
              <w:jc w:val="right"/>
              <w:rPr>
                <w:rFonts w:ascii="GHEA Grapalat" w:hAnsi="GHEA Grapalat" w:cs="Calibri"/>
                <w:bCs/>
                <w:sz w:val="20"/>
                <w:szCs w:val="20"/>
              </w:rPr>
            </w:pPr>
            <w:r w:rsidRPr="00A21416">
              <w:rPr>
                <w:rFonts w:ascii="GHEA Grapalat" w:hAnsi="GHEA Grapalat" w:cs="Calibri"/>
                <w:bCs/>
                <w:sz w:val="20"/>
                <w:szCs w:val="20"/>
              </w:rPr>
              <w:t>15821500</w:t>
            </w:r>
          </w:p>
        </w:tc>
        <w:tc>
          <w:tcPr>
            <w:tcW w:w="1426" w:type="dxa"/>
          </w:tcPr>
          <w:p w:rsidR="00945A57" w:rsidRPr="00A21416" w:rsidRDefault="00945A57" w:rsidP="00945A57">
            <w:r w:rsidRPr="00A21416">
              <w:t xml:space="preserve">сладкое печенье </w:t>
            </w:r>
          </w:p>
        </w:tc>
        <w:tc>
          <w:tcPr>
            <w:tcW w:w="1551" w:type="dxa"/>
          </w:tcPr>
          <w:p w:rsidR="00945A57" w:rsidRPr="00A21416" w:rsidRDefault="00945A57" w:rsidP="00945A57">
            <w:r w:rsidRPr="00A21416">
              <w:t>РА или эквивалент</w:t>
            </w:r>
          </w:p>
        </w:tc>
        <w:tc>
          <w:tcPr>
            <w:tcW w:w="3544" w:type="dxa"/>
          </w:tcPr>
          <w:p w:rsidR="00945A57" w:rsidRPr="004A5C08" w:rsidRDefault="00945A57" w:rsidP="00945A57">
            <w:pPr>
              <w:pStyle w:val="HTML"/>
              <w:shd w:val="clear" w:color="auto" w:fill="F8F9FA"/>
              <w:rPr>
                <w:rStyle w:val="y2iqfc"/>
                <w:rFonts w:ascii="inherit" w:hAnsi="inherit"/>
                <w:color w:val="202124"/>
              </w:rPr>
            </w:pPr>
            <w:r w:rsidRPr="005E7D2A">
              <w:rPr>
                <w:rStyle w:val="y2iqfc"/>
                <w:rFonts w:ascii="inherit" w:hAnsi="inherit"/>
                <w:color w:val="202124"/>
              </w:rPr>
              <w:t>Тесто Печени / Молочное, тесто сахарное длительного приготовления, влажность от 3% до 10%, массовая доля сахара от 20% до 27%, жирность от 3% до 30%. Безопасность и маркировка в соответствии с гигиеническими нормами N 2-III-4.9-01-2010 и статьей 8 Закона РА "О безопасности пищевых продуктов"</w:t>
            </w:r>
          </w:p>
        </w:tc>
        <w:tc>
          <w:tcPr>
            <w:tcW w:w="1173" w:type="dxa"/>
            <w:gridSpan w:val="2"/>
          </w:tcPr>
          <w:p w:rsidR="00945A57" w:rsidRDefault="00945A57" w:rsidP="00945A57">
            <w:r w:rsidRPr="005F31D0">
              <w:t>кг</w:t>
            </w:r>
          </w:p>
        </w:tc>
        <w:tc>
          <w:tcPr>
            <w:tcW w:w="1382" w:type="dxa"/>
          </w:tcPr>
          <w:p w:rsidR="00945A57" w:rsidRPr="00E80E53" w:rsidRDefault="00945A57" w:rsidP="00945A57">
            <w:pPr>
              <w:jc w:val="center"/>
              <w:rPr>
                <w:rFonts w:ascii="GHEA Grapalat" w:hAnsi="GHEA Grapalat" w:cs="Calibri"/>
                <w:bCs/>
                <w:color w:val="000000"/>
                <w:sz w:val="20"/>
                <w:szCs w:val="20"/>
              </w:rPr>
            </w:pPr>
            <w:r w:rsidRPr="00E80E53">
              <w:rPr>
                <w:rFonts w:ascii="GHEA Grapalat" w:hAnsi="GHEA Grapalat" w:cs="Calibri"/>
                <w:bCs/>
                <w:color w:val="000000"/>
                <w:sz w:val="20"/>
                <w:szCs w:val="20"/>
              </w:rPr>
              <w:t>1300</w:t>
            </w:r>
          </w:p>
          <w:p w:rsidR="00945A57" w:rsidRPr="00E80E53" w:rsidRDefault="00945A57" w:rsidP="00945A57">
            <w:pPr>
              <w:jc w:val="center"/>
              <w:rPr>
                <w:rFonts w:ascii="GHEA Grapalat" w:hAnsi="GHEA Grapalat"/>
                <w:sz w:val="20"/>
                <w:szCs w:val="20"/>
              </w:rPr>
            </w:pPr>
          </w:p>
        </w:tc>
        <w:tc>
          <w:tcPr>
            <w:tcW w:w="1080" w:type="dxa"/>
          </w:tcPr>
          <w:p w:rsidR="00945A57" w:rsidRPr="00945A57" w:rsidRDefault="00945A57" w:rsidP="00945A57">
            <w:pPr>
              <w:rPr>
                <w:rFonts w:ascii="GHEA Grapalat" w:hAnsi="GHEA Grapalat" w:cs="Calibri"/>
                <w:bCs/>
                <w:color w:val="000000"/>
                <w:sz w:val="20"/>
                <w:szCs w:val="20"/>
                <w:lang w:val="en-US"/>
              </w:rPr>
            </w:pPr>
            <w:r>
              <w:rPr>
                <w:rFonts w:ascii="GHEA Grapalat" w:hAnsi="GHEA Grapalat" w:cs="Calibri"/>
                <w:bCs/>
                <w:color w:val="000000"/>
                <w:sz w:val="20"/>
                <w:szCs w:val="20"/>
                <w:lang w:val="en-US"/>
              </w:rPr>
              <w:t>19500</w:t>
            </w:r>
          </w:p>
          <w:p w:rsidR="00945A57" w:rsidRPr="00E80E53" w:rsidRDefault="00945A57" w:rsidP="00945A57">
            <w:pPr>
              <w:rPr>
                <w:rFonts w:ascii="GHEA Grapalat" w:hAnsi="GHEA Grapalat"/>
                <w:sz w:val="20"/>
                <w:szCs w:val="20"/>
              </w:rPr>
            </w:pPr>
          </w:p>
        </w:tc>
        <w:tc>
          <w:tcPr>
            <w:tcW w:w="901" w:type="dxa"/>
          </w:tcPr>
          <w:p w:rsidR="00945A57" w:rsidRPr="00945A57" w:rsidRDefault="00945A57" w:rsidP="00945A57">
            <w:pPr>
              <w:rPr>
                <w:rFonts w:ascii="GHEA Grapalat" w:hAnsi="GHEA Grapalat" w:cs="Calibri"/>
                <w:bCs/>
                <w:color w:val="000000"/>
                <w:sz w:val="20"/>
                <w:szCs w:val="20"/>
                <w:lang w:val="en-US"/>
              </w:rPr>
            </w:pPr>
            <w:r>
              <w:rPr>
                <w:rFonts w:ascii="GHEA Grapalat" w:hAnsi="GHEA Grapalat" w:cs="Calibri"/>
                <w:bCs/>
                <w:color w:val="000000"/>
                <w:sz w:val="20"/>
                <w:szCs w:val="20"/>
                <w:lang w:val="en-US"/>
              </w:rPr>
              <w:t>15</w:t>
            </w:r>
          </w:p>
          <w:p w:rsidR="00945A57" w:rsidRPr="00E80E53" w:rsidRDefault="00945A57" w:rsidP="00945A57">
            <w:pPr>
              <w:rPr>
                <w:rFonts w:ascii="GHEA Grapalat" w:hAnsi="GHEA Grapalat"/>
                <w:sz w:val="20"/>
                <w:szCs w:val="20"/>
              </w:rPr>
            </w:pPr>
          </w:p>
        </w:tc>
        <w:tc>
          <w:tcPr>
            <w:tcW w:w="1276" w:type="dxa"/>
            <w:gridSpan w:val="2"/>
          </w:tcPr>
          <w:p w:rsidR="00945A57" w:rsidRDefault="00945A57" w:rsidP="00945A57">
            <w:r w:rsidRPr="00A37206">
              <w:t xml:space="preserve">в. Малый Веди, М. </w:t>
            </w:r>
            <w:proofErr w:type="spellStart"/>
            <w:r w:rsidRPr="00A37206">
              <w:t>Ованнисян</w:t>
            </w:r>
            <w:proofErr w:type="spellEnd"/>
            <w:r w:rsidRPr="00A37206">
              <w:t xml:space="preserve"> 24</w:t>
            </w:r>
          </w:p>
        </w:tc>
        <w:tc>
          <w:tcPr>
            <w:tcW w:w="802" w:type="dxa"/>
          </w:tcPr>
          <w:p w:rsidR="00945A57" w:rsidRPr="00DE3328" w:rsidRDefault="00945A57" w:rsidP="00945A57">
            <w:pPr>
              <w:widowControl w:val="0"/>
              <w:jc w:val="center"/>
              <w:rPr>
                <w:rFonts w:ascii="GHEA Grapalat" w:hAnsi="GHEA Grapalat"/>
                <w:sz w:val="16"/>
                <w:szCs w:val="16"/>
                <w:lang w:val="en-US"/>
              </w:rPr>
            </w:pPr>
            <w:r>
              <w:rPr>
                <w:rFonts w:ascii="GHEA Grapalat" w:hAnsi="GHEA Grapalat"/>
                <w:sz w:val="16"/>
                <w:szCs w:val="16"/>
                <w:lang w:val="en-US"/>
              </w:rPr>
              <w:t>15</w:t>
            </w:r>
          </w:p>
        </w:tc>
        <w:tc>
          <w:tcPr>
            <w:tcW w:w="953" w:type="dxa"/>
          </w:tcPr>
          <w:p w:rsidR="00945A57" w:rsidRPr="00975D9F" w:rsidRDefault="00945A57" w:rsidP="00945A57">
            <w:pPr>
              <w:rPr>
                <w:sz w:val="16"/>
                <w:szCs w:val="16"/>
              </w:rPr>
            </w:pPr>
            <w:r w:rsidRPr="00975D9F">
              <w:rPr>
                <w:sz w:val="16"/>
                <w:szCs w:val="16"/>
              </w:rPr>
              <w:t>20 календарных дней после вступления договора в силу - 15.12.2022 г. По предварительному заказу покупателя</w:t>
            </w:r>
          </w:p>
        </w:tc>
      </w:tr>
      <w:tr w:rsidR="00945A57" w:rsidRPr="00B138F3" w:rsidTr="00945A57">
        <w:trPr>
          <w:trHeight w:val="1075"/>
          <w:jc w:val="center"/>
        </w:trPr>
        <w:tc>
          <w:tcPr>
            <w:tcW w:w="1080" w:type="dxa"/>
            <w:vAlign w:val="center"/>
          </w:tcPr>
          <w:p w:rsidR="00945A57" w:rsidRPr="0063510C" w:rsidRDefault="00945A57" w:rsidP="00945A57">
            <w:pPr>
              <w:widowControl w:val="0"/>
              <w:jc w:val="center"/>
              <w:rPr>
                <w:rFonts w:ascii="GHEA Grapalat" w:hAnsi="GHEA Grapalat"/>
                <w:sz w:val="16"/>
                <w:szCs w:val="16"/>
                <w:lang w:val="en-US"/>
              </w:rPr>
            </w:pPr>
            <w:r>
              <w:rPr>
                <w:rFonts w:ascii="GHEA Grapalat" w:hAnsi="GHEA Grapalat"/>
                <w:sz w:val="16"/>
                <w:szCs w:val="16"/>
                <w:lang w:val="en-US"/>
              </w:rPr>
              <w:lastRenderedPageBreak/>
              <w:t>19</w:t>
            </w:r>
          </w:p>
        </w:tc>
        <w:tc>
          <w:tcPr>
            <w:tcW w:w="1274" w:type="dxa"/>
            <w:vAlign w:val="bottom"/>
          </w:tcPr>
          <w:p w:rsidR="00945A57" w:rsidRPr="00A21416" w:rsidRDefault="00945A57" w:rsidP="00945A57">
            <w:pPr>
              <w:jc w:val="right"/>
              <w:rPr>
                <w:rFonts w:ascii="GHEA Grapalat" w:hAnsi="GHEA Grapalat" w:cs="Calibri"/>
                <w:bCs/>
                <w:sz w:val="20"/>
                <w:szCs w:val="20"/>
              </w:rPr>
            </w:pPr>
            <w:r w:rsidRPr="00A21416">
              <w:rPr>
                <w:rFonts w:ascii="GHEA Grapalat" w:hAnsi="GHEA Grapalat" w:cs="Calibri"/>
                <w:bCs/>
                <w:sz w:val="20"/>
                <w:szCs w:val="20"/>
              </w:rPr>
              <w:t>15821200</w:t>
            </w:r>
          </w:p>
        </w:tc>
        <w:tc>
          <w:tcPr>
            <w:tcW w:w="1426" w:type="dxa"/>
          </w:tcPr>
          <w:p w:rsidR="00945A57" w:rsidRPr="00A21416" w:rsidRDefault="00945A57" w:rsidP="00945A57">
            <w:r w:rsidRPr="00A21416">
              <w:t>сладкое печенье</w:t>
            </w:r>
          </w:p>
        </w:tc>
        <w:tc>
          <w:tcPr>
            <w:tcW w:w="1551" w:type="dxa"/>
          </w:tcPr>
          <w:p w:rsidR="00945A57" w:rsidRPr="00A21416" w:rsidRDefault="00945A57" w:rsidP="00945A57">
            <w:r w:rsidRPr="00A21416">
              <w:t>РА или эквивалент</w:t>
            </w:r>
          </w:p>
        </w:tc>
        <w:tc>
          <w:tcPr>
            <w:tcW w:w="3544" w:type="dxa"/>
          </w:tcPr>
          <w:p w:rsidR="00945A57" w:rsidRPr="004A5C08" w:rsidRDefault="00945A57" w:rsidP="00945A57">
            <w:pPr>
              <w:pStyle w:val="HTML"/>
              <w:shd w:val="clear" w:color="auto" w:fill="F8F9FA"/>
              <w:rPr>
                <w:rStyle w:val="y2iqfc"/>
                <w:rFonts w:ascii="inherit" w:hAnsi="inherit"/>
                <w:color w:val="202124"/>
              </w:rPr>
            </w:pPr>
            <w:r w:rsidRPr="005E7D2A">
              <w:rPr>
                <w:rStyle w:val="y2iqfc"/>
                <w:rFonts w:ascii="inherit" w:hAnsi="inherit"/>
                <w:color w:val="202124"/>
              </w:rPr>
              <w:t>Вафли с сердцевиной и без, размерные и без, ГОСТ 14031-68. Безопасность и маркировка: Статья 8 Закона РА «О гигиенических нормативах и безопасности пищевых продуктов» N 2-III-4.9-01-2010;</w:t>
            </w:r>
          </w:p>
        </w:tc>
        <w:tc>
          <w:tcPr>
            <w:tcW w:w="1173" w:type="dxa"/>
            <w:gridSpan w:val="2"/>
          </w:tcPr>
          <w:p w:rsidR="00945A57" w:rsidRDefault="00945A57" w:rsidP="00945A57">
            <w:r w:rsidRPr="005F31D0">
              <w:t>кг</w:t>
            </w:r>
          </w:p>
        </w:tc>
        <w:tc>
          <w:tcPr>
            <w:tcW w:w="1382" w:type="dxa"/>
          </w:tcPr>
          <w:p w:rsidR="00945A57" w:rsidRPr="00E80E53" w:rsidRDefault="00945A57" w:rsidP="00945A57">
            <w:pPr>
              <w:jc w:val="center"/>
              <w:rPr>
                <w:rFonts w:ascii="GHEA Grapalat" w:hAnsi="GHEA Grapalat" w:cs="Calibri"/>
                <w:bCs/>
                <w:color w:val="000000"/>
                <w:sz w:val="20"/>
                <w:szCs w:val="20"/>
              </w:rPr>
            </w:pPr>
            <w:r w:rsidRPr="00E80E53">
              <w:rPr>
                <w:rFonts w:ascii="GHEA Grapalat" w:hAnsi="GHEA Grapalat" w:cs="Calibri"/>
                <w:bCs/>
                <w:color w:val="000000"/>
                <w:sz w:val="20"/>
                <w:szCs w:val="20"/>
              </w:rPr>
              <w:t>1400</w:t>
            </w:r>
          </w:p>
          <w:p w:rsidR="00945A57" w:rsidRPr="00E80E53" w:rsidRDefault="00945A57" w:rsidP="00945A57">
            <w:pPr>
              <w:jc w:val="center"/>
              <w:rPr>
                <w:rFonts w:ascii="GHEA Grapalat" w:hAnsi="GHEA Grapalat"/>
                <w:sz w:val="20"/>
                <w:szCs w:val="20"/>
              </w:rPr>
            </w:pPr>
          </w:p>
        </w:tc>
        <w:tc>
          <w:tcPr>
            <w:tcW w:w="1080" w:type="dxa"/>
          </w:tcPr>
          <w:p w:rsidR="00945A57" w:rsidRPr="00945A57" w:rsidRDefault="00945A57" w:rsidP="00945A57">
            <w:pPr>
              <w:jc w:val="center"/>
              <w:rPr>
                <w:rFonts w:ascii="GHEA Grapalat" w:hAnsi="GHEA Grapalat" w:cs="Calibri"/>
                <w:bCs/>
                <w:color w:val="000000"/>
                <w:sz w:val="20"/>
                <w:szCs w:val="20"/>
                <w:lang w:val="en-US"/>
              </w:rPr>
            </w:pPr>
            <w:r>
              <w:rPr>
                <w:rFonts w:ascii="GHEA Grapalat" w:hAnsi="GHEA Grapalat" w:cs="Calibri"/>
                <w:bCs/>
                <w:color w:val="000000"/>
                <w:sz w:val="20"/>
                <w:szCs w:val="20"/>
                <w:lang w:val="en-US"/>
              </w:rPr>
              <w:t>18900</w:t>
            </w:r>
          </w:p>
          <w:p w:rsidR="00945A57" w:rsidRPr="00E80E53" w:rsidRDefault="00945A57" w:rsidP="00945A57">
            <w:pPr>
              <w:jc w:val="center"/>
              <w:rPr>
                <w:rFonts w:ascii="GHEA Grapalat" w:hAnsi="GHEA Grapalat"/>
                <w:sz w:val="20"/>
                <w:szCs w:val="20"/>
              </w:rPr>
            </w:pPr>
          </w:p>
        </w:tc>
        <w:tc>
          <w:tcPr>
            <w:tcW w:w="901" w:type="dxa"/>
          </w:tcPr>
          <w:p w:rsidR="00945A57" w:rsidRPr="00945A57" w:rsidRDefault="00945A57" w:rsidP="00945A57">
            <w:pPr>
              <w:jc w:val="center"/>
              <w:rPr>
                <w:rFonts w:ascii="GHEA Grapalat" w:hAnsi="GHEA Grapalat" w:cs="Calibri"/>
                <w:bCs/>
                <w:color w:val="000000"/>
                <w:sz w:val="20"/>
                <w:szCs w:val="20"/>
                <w:lang w:val="en-US"/>
              </w:rPr>
            </w:pPr>
            <w:r>
              <w:rPr>
                <w:rFonts w:ascii="GHEA Grapalat" w:hAnsi="GHEA Grapalat" w:cs="Calibri"/>
                <w:bCs/>
                <w:color w:val="000000"/>
                <w:sz w:val="20"/>
                <w:szCs w:val="20"/>
                <w:lang w:val="en-US"/>
              </w:rPr>
              <w:t>13.5</w:t>
            </w:r>
          </w:p>
          <w:p w:rsidR="00945A57" w:rsidRPr="00E80E53" w:rsidRDefault="00945A57" w:rsidP="00945A57">
            <w:pPr>
              <w:jc w:val="center"/>
              <w:rPr>
                <w:rFonts w:ascii="GHEA Grapalat" w:hAnsi="GHEA Grapalat"/>
                <w:sz w:val="20"/>
                <w:szCs w:val="20"/>
              </w:rPr>
            </w:pPr>
          </w:p>
        </w:tc>
        <w:tc>
          <w:tcPr>
            <w:tcW w:w="1276" w:type="dxa"/>
            <w:gridSpan w:val="2"/>
          </w:tcPr>
          <w:p w:rsidR="00945A57" w:rsidRDefault="00945A57" w:rsidP="00945A57">
            <w:r w:rsidRPr="00A37206">
              <w:t xml:space="preserve">в. Малый Веди, М. </w:t>
            </w:r>
            <w:proofErr w:type="spellStart"/>
            <w:r w:rsidRPr="00A37206">
              <w:t>Ованнисян</w:t>
            </w:r>
            <w:proofErr w:type="spellEnd"/>
            <w:r w:rsidRPr="00A37206">
              <w:t xml:space="preserve"> 24</w:t>
            </w:r>
          </w:p>
        </w:tc>
        <w:tc>
          <w:tcPr>
            <w:tcW w:w="802" w:type="dxa"/>
          </w:tcPr>
          <w:p w:rsidR="00945A57" w:rsidRPr="00DE3328" w:rsidRDefault="00945A57" w:rsidP="00945A57">
            <w:pPr>
              <w:widowControl w:val="0"/>
              <w:jc w:val="center"/>
              <w:rPr>
                <w:rFonts w:ascii="GHEA Grapalat" w:hAnsi="GHEA Grapalat"/>
                <w:sz w:val="16"/>
                <w:szCs w:val="16"/>
                <w:lang w:val="en-US"/>
              </w:rPr>
            </w:pPr>
            <w:r>
              <w:rPr>
                <w:rFonts w:ascii="GHEA Grapalat" w:hAnsi="GHEA Grapalat"/>
                <w:sz w:val="16"/>
                <w:szCs w:val="16"/>
                <w:lang w:val="en-US"/>
              </w:rPr>
              <w:t>13.5</w:t>
            </w:r>
          </w:p>
        </w:tc>
        <w:tc>
          <w:tcPr>
            <w:tcW w:w="953" w:type="dxa"/>
          </w:tcPr>
          <w:p w:rsidR="00945A57" w:rsidRDefault="00945A57" w:rsidP="00945A57">
            <w:pPr>
              <w:rPr>
                <w:sz w:val="16"/>
                <w:szCs w:val="16"/>
              </w:rPr>
            </w:pPr>
            <w:r w:rsidRPr="00975D9F">
              <w:rPr>
                <w:sz w:val="16"/>
                <w:szCs w:val="16"/>
              </w:rPr>
              <w:t xml:space="preserve">20 календарных дней после вступления договора в силу - 15.12.2022 г. По предварительному заказу </w:t>
            </w:r>
            <w:proofErr w:type="spellStart"/>
            <w:r w:rsidRPr="00975D9F">
              <w:rPr>
                <w:sz w:val="16"/>
                <w:szCs w:val="16"/>
              </w:rPr>
              <w:t>покупател</w:t>
            </w:r>
            <w:proofErr w:type="spellEnd"/>
          </w:p>
          <w:p w:rsidR="00945A57" w:rsidRDefault="00945A57" w:rsidP="00945A57">
            <w:pPr>
              <w:rPr>
                <w:sz w:val="16"/>
                <w:szCs w:val="16"/>
              </w:rPr>
            </w:pPr>
          </w:p>
          <w:p w:rsidR="00945A57" w:rsidRPr="00975D9F" w:rsidRDefault="00945A57" w:rsidP="00945A57">
            <w:pPr>
              <w:rPr>
                <w:sz w:val="16"/>
                <w:szCs w:val="16"/>
              </w:rPr>
            </w:pPr>
            <w:r w:rsidRPr="00975D9F">
              <w:rPr>
                <w:sz w:val="16"/>
                <w:szCs w:val="16"/>
              </w:rPr>
              <w:t>я</w:t>
            </w:r>
          </w:p>
        </w:tc>
      </w:tr>
      <w:tr w:rsidR="00945A57" w:rsidRPr="00B138F3" w:rsidTr="00945A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3"/>
          <w:wAfter w:w="2989" w:type="dxa"/>
          <w:trHeight w:val="11919"/>
          <w:jc w:val="center"/>
        </w:trPr>
        <w:tc>
          <w:tcPr>
            <w:tcW w:w="5331" w:type="dxa"/>
            <w:gridSpan w:val="4"/>
          </w:tcPr>
          <w:p w:rsidR="00945A57" w:rsidRPr="00B138F3" w:rsidRDefault="00945A57" w:rsidP="00945A57">
            <w:pPr>
              <w:widowControl w:val="0"/>
              <w:spacing w:after="160"/>
              <w:jc w:val="center"/>
              <w:rPr>
                <w:rFonts w:ascii="GHEA Grapalat" w:hAnsi="GHEA Grapalat" w:cs="Sylfaen"/>
                <w:b/>
                <w:bCs/>
              </w:rPr>
            </w:pPr>
            <w:r w:rsidRPr="00B138F3">
              <w:rPr>
                <w:rFonts w:ascii="GHEA Grapalat" w:hAnsi="GHEA Grapalat"/>
                <w:b/>
              </w:rPr>
              <w:lastRenderedPageBreak/>
              <w:t>ПОКУПАТЕЛЬ</w:t>
            </w:r>
          </w:p>
          <w:p w:rsidR="00945A57" w:rsidRPr="00B138F3" w:rsidRDefault="00945A57" w:rsidP="00945A57">
            <w:pPr>
              <w:widowControl w:val="0"/>
              <w:spacing w:after="160"/>
              <w:jc w:val="center"/>
              <w:rPr>
                <w:rFonts w:ascii="GHEA Grapalat" w:hAnsi="GHEA Grapalat"/>
              </w:rPr>
            </w:pPr>
          </w:p>
        </w:tc>
        <w:tc>
          <w:tcPr>
            <w:tcW w:w="4061" w:type="dxa"/>
            <w:gridSpan w:val="2"/>
          </w:tcPr>
          <w:p w:rsidR="00945A57" w:rsidRPr="00B138F3" w:rsidRDefault="00945A57" w:rsidP="00945A57">
            <w:pPr>
              <w:widowControl w:val="0"/>
              <w:spacing w:after="160"/>
              <w:jc w:val="center"/>
              <w:rPr>
                <w:rFonts w:ascii="GHEA Grapalat" w:hAnsi="GHEA Grapalat"/>
              </w:rPr>
            </w:pPr>
          </w:p>
        </w:tc>
        <w:tc>
          <w:tcPr>
            <w:tcW w:w="4061" w:type="dxa"/>
            <w:gridSpan w:val="5"/>
          </w:tcPr>
          <w:p w:rsidR="00945A57" w:rsidRPr="00B138F3" w:rsidRDefault="00945A57" w:rsidP="00945A57">
            <w:pPr>
              <w:widowControl w:val="0"/>
              <w:spacing w:after="160"/>
              <w:jc w:val="center"/>
              <w:rPr>
                <w:rFonts w:ascii="GHEA Grapalat" w:hAnsi="GHEA Grapalat" w:cs="Sylfaen"/>
                <w:b/>
                <w:bCs/>
              </w:rPr>
            </w:pPr>
            <w:r w:rsidRPr="00B138F3">
              <w:rPr>
                <w:rFonts w:ascii="GHEA Grapalat" w:hAnsi="GHEA Grapalat"/>
                <w:b/>
              </w:rPr>
              <w:t>ПРОДАВЕЦ</w:t>
            </w:r>
          </w:p>
          <w:p w:rsidR="00945A57" w:rsidRPr="00B138F3" w:rsidRDefault="00945A57" w:rsidP="00945A57">
            <w:pPr>
              <w:widowControl w:val="0"/>
              <w:jc w:val="center"/>
              <w:rPr>
                <w:rFonts w:ascii="GHEA Grapalat" w:hAnsi="GHEA Grapalat"/>
                <w:lang w:val="en-US"/>
              </w:rPr>
            </w:pPr>
            <w:r w:rsidRPr="00B138F3">
              <w:rPr>
                <w:rFonts w:ascii="GHEA Grapalat" w:hAnsi="GHEA Grapalat"/>
                <w:lang w:val="en-US"/>
              </w:rPr>
              <w:t>______________________</w:t>
            </w:r>
          </w:p>
          <w:p w:rsidR="00945A57" w:rsidRPr="00B138F3" w:rsidRDefault="00945A57" w:rsidP="00945A57">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945A57" w:rsidRPr="00B138F3" w:rsidRDefault="00945A57" w:rsidP="00945A57">
            <w:pPr>
              <w:widowControl w:val="0"/>
              <w:spacing w:after="160"/>
              <w:jc w:val="center"/>
              <w:rPr>
                <w:rFonts w:ascii="GHEA Grapalat" w:hAnsi="GHEA Grapalat"/>
              </w:rPr>
            </w:pPr>
            <w:r w:rsidRPr="00B138F3">
              <w:rPr>
                <w:rFonts w:ascii="GHEA Grapalat" w:hAnsi="GHEA Grapalat"/>
              </w:rPr>
              <w:t>М. П.</w:t>
            </w:r>
          </w:p>
        </w:tc>
      </w:tr>
    </w:tbl>
    <w:p w:rsidR="00B6474B" w:rsidRDefault="00B6474B" w:rsidP="00B46D58">
      <w:pPr>
        <w:widowControl w:val="0"/>
        <w:spacing w:after="160"/>
        <w:jc w:val="right"/>
        <w:rPr>
          <w:rFonts w:ascii="GHEA Grapalat" w:hAnsi="GHEA Grapalat"/>
        </w:rPr>
      </w:pPr>
    </w:p>
    <w:p w:rsidR="00071D1C" w:rsidRPr="00B138F3" w:rsidRDefault="00071D1C" w:rsidP="00945A57">
      <w:pPr>
        <w:widowControl w:val="0"/>
        <w:spacing w:after="160"/>
        <w:ind w:left="10620" w:firstLine="708"/>
        <w:rPr>
          <w:rFonts w:ascii="GHEA Grapalat" w:hAnsi="GHEA Grapalat"/>
          <w:i/>
        </w:rPr>
      </w:pPr>
      <w:r w:rsidRPr="00B138F3">
        <w:rPr>
          <w:rFonts w:ascii="GHEA Grapalat" w:hAnsi="GHEA Grapalat"/>
          <w:i/>
        </w:rPr>
        <w:t>Приложение № 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af6"/>
          <w:rFonts w:ascii="GHEA Grapalat" w:hAnsi="GHEA Grapalat"/>
        </w:rPr>
        <w:footnoteReference w:customMarkFollows="1" w:id="26"/>
        <w:t>*</w:t>
      </w:r>
    </w:p>
    <w:p w:rsidR="00071D1C" w:rsidRPr="00B138F3" w:rsidRDefault="00071D1C" w:rsidP="00B46D58">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6"/>
        <w:gridCol w:w="1948"/>
        <w:gridCol w:w="1102"/>
        <w:gridCol w:w="1061"/>
        <w:gridCol w:w="124"/>
        <w:gridCol w:w="787"/>
        <w:gridCol w:w="949"/>
        <w:gridCol w:w="662"/>
        <w:gridCol w:w="810"/>
        <w:gridCol w:w="523"/>
        <w:gridCol w:w="330"/>
        <w:gridCol w:w="273"/>
        <w:gridCol w:w="675"/>
        <w:gridCol w:w="789"/>
        <w:gridCol w:w="864"/>
        <w:gridCol w:w="835"/>
        <w:gridCol w:w="913"/>
        <w:gridCol w:w="838"/>
        <w:gridCol w:w="756"/>
      </w:tblGrid>
      <w:tr w:rsidR="00B138F3" w:rsidRPr="00B138F3" w:rsidTr="00FF0B9A">
        <w:trPr>
          <w:trHeight w:val="305"/>
          <w:jc w:val="center"/>
        </w:trPr>
        <w:tc>
          <w:tcPr>
            <w:tcW w:w="15905" w:type="dxa"/>
            <w:gridSpan w:val="19"/>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FF0B9A">
        <w:trPr>
          <w:trHeight w:val="747"/>
          <w:jc w:val="center"/>
        </w:trPr>
        <w:tc>
          <w:tcPr>
            <w:tcW w:w="1666"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1948"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2163" w:type="dxa"/>
            <w:gridSpan w:val="2"/>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128" w:type="dxa"/>
            <w:gridSpan w:val="15"/>
            <w:vAlign w:val="center"/>
          </w:tcPr>
          <w:p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1139AB" w:rsidRPr="001139AB">
              <w:rPr>
                <w:rFonts w:ascii="GHEA Grapalat" w:hAnsi="GHEA Grapalat"/>
                <w:sz w:val="16"/>
                <w:szCs w:val="16"/>
              </w:rPr>
              <w:t>22</w:t>
            </w:r>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af6"/>
                <w:rFonts w:ascii="GHEA Grapalat" w:hAnsi="GHEA Grapalat"/>
                <w:sz w:val="16"/>
                <w:szCs w:val="16"/>
              </w:rPr>
              <w:footnoteReference w:customMarkFollows="1" w:id="27"/>
              <w:t>**</w:t>
            </w:r>
          </w:p>
        </w:tc>
      </w:tr>
      <w:tr w:rsidR="00B138F3" w:rsidRPr="00B138F3" w:rsidTr="00FF0B9A">
        <w:trPr>
          <w:trHeight w:val="594"/>
          <w:jc w:val="center"/>
        </w:trPr>
        <w:tc>
          <w:tcPr>
            <w:tcW w:w="1666" w:type="dxa"/>
          </w:tcPr>
          <w:p w:rsidR="00071D1C" w:rsidRPr="00B138F3" w:rsidRDefault="00071D1C" w:rsidP="00B46D58">
            <w:pPr>
              <w:widowControl w:val="0"/>
              <w:jc w:val="center"/>
              <w:rPr>
                <w:rFonts w:ascii="GHEA Grapalat" w:hAnsi="GHEA Grapalat"/>
                <w:sz w:val="16"/>
                <w:szCs w:val="16"/>
              </w:rPr>
            </w:pPr>
          </w:p>
        </w:tc>
        <w:tc>
          <w:tcPr>
            <w:tcW w:w="1948" w:type="dxa"/>
          </w:tcPr>
          <w:p w:rsidR="00071D1C" w:rsidRPr="00B138F3" w:rsidRDefault="00071D1C" w:rsidP="00B46D58">
            <w:pPr>
              <w:widowControl w:val="0"/>
              <w:jc w:val="center"/>
              <w:rPr>
                <w:rFonts w:ascii="GHEA Grapalat" w:hAnsi="GHEA Grapalat"/>
                <w:sz w:val="16"/>
                <w:szCs w:val="16"/>
              </w:rPr>
            </w:pPr>
          </w:p>
        </w:tc>
        <w:tc>
          <w:tcPr>
            <w:tcW w:w="2163" w:type="dxa"/>
            <w:gridSpan w:val="2"/>
          </w:tcPr>
          <w:p w:rsidR="00071D1C" w:rsidRPr="00B138F3" w:rsidRDefault="00071D1C" w:rsidP="00B46D58">
            <w:pPr>
              <w:widowControl w:val="0"/>
              <w:jc w:val="center"/>
              <w:rPr>
                <w:rFonts w:ascii="GHEA Grapalat" w:hAnsi="GHEA Grapalat"/>
                <w:sz w:val="16"/>
                <w:szCs w:val="16"/>
              </w:rPr>
            </w:pPr>
          </w:p>
        </w:tc>
        <w:tc>
          <w:tcPr>
            <w:tcW w:w="911" w:type="dxa"/>
            <w:gridSpan w:val="2"/>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49"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662"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10"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23"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3" w:type="dxa"/>
            <w:gridSpan w:val="2"/>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675"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789"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35"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13"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3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56" w:type="dxa"/>
            <w:vAlign w:val="center"/>
          </w:tcPr>
          <w:p w:rsidR="00071D1C" w:rsidRPr="001139AB" w:rsidRDefault="00071D1C" w:rsidP="00B46D58">
            <w:pPr>
              <w:widowControl w:val="0"/>
              <w:ind w:right="-1"/>
              <w:jc w:val="center"/>
              <w:rPr>
                <w:rFonts w:ascii="GHEA Grapalat" w:hAnsi="GHEA Grapalat"/>
                <w:sz w:val="16"/>
                <w:szCs w:val="16"/>
              </w:rPr>
            </w:pPr>
            <w:r w:rsidRPr="00B138F3">
              <w:rPr>
                <w:rFonts w:ascii="GHEA Grapalat" w:hAnsi="GHEA Grapalat"/>
                <w:sz w:val="16"/>
                <w:szCs w:val="16"/>
              </w:rPr>
              <w:t>Всего</w:t>
            </w:r>
          </w:p>
        </w:tc>
      </w:tr>
      <w:tr w:rsidR="00945A57" w:rsidRPr="00B138F3" w:rsidTr="00FF0B9A">
        <w:trPr>
          <w:trHeight w:val="404"/>
          <w:jc w:val="center"/>
        </w:trPr>
        <w:tc>
          <w:tcPr>
            <w:tcW w:w="1666" w:type="dxa"/>
          </w:tcPr>
          <w:p w:rsidR="00945A57" w:rsidRPr="00E55225" w:rsidRDefault="00945A57" w:rsidP="00945A57">
            <w:pPr>
              <w:pStyle w:val="aff"/>
              <w:numPr>
                <w:ilvl w:val="0"/>
                <w:numId w:val="36"/>
              </w:numPr>
              <w:rPr>
                <w:rFonts w:ascii="GHEA Grapalat" w:hAnsi="GHEA Grapalat"/>
                <w:sz w:val="16"/>
                <w:szCs w:val="16"/>
                <w:lang w:val="es-ES"/>
              </w:rPr>
            </w:pPr>
          </w:p>
        </w:tc>
        <w:tc>
          <w:tcPr>
            <w:tcW w:w="1948" w:type="dxa"/>
          </w:tcPr>
          <w:p w:rsidR="00945A57" w:rsidRPr="00180A2F" w:rsidRDefault="00945A57" w:rsidP="00945A57">
            <w:r w:rsidRPr="00180A2F">
              <w:t>15112160</w:t>
            </w:r>
          </w:p>
        </w:tc>
        <w:tc>
          <w:tcPr>
            <w:tcW w:w="2163" w:type="dxa"/>
            <w:gridSpan w:val="2"/>
          </w:tcPr>
          <w:p w:rsidR="00945A57" w:rsidRPr="00180A2F" w:rsidRDefault="00945A57" w:rsidP="00945A57">
            <w:r w:rsidRPr="00180A2F">
              <w:t>Куриная грудка без костей</w:t>
            </w:r>
          </w:p>
        </w:tc>
        <w:tc>
          <w:tcPr>
            <w:tcW w:w="911" w:type="dxa"/>
            <w:gridSpan w:val="2"/>
            <w:vAlign w:val="center"/>
          </w:tcPr>
          <w:p w:rsidR="00945A57" w:rsidRPr="00B138F3" w:rsidRDefault="00945A57" w:rsidP="00945A57">
            <w:pPr>
              <w:widowControl w:val="0"/>
              <w:jc w:val="center"/>
              <w:rPr>
                <w:rFonts w:ascii="GHEA Grapalat" w:hAnsi="GHEA Grapalat"/>
                <w:sz w:val="16"/>
                <w:szCs w:val="16"/>
              </w:rPr>
            </w:pPr>
          </w:p>
        </w:tc>
        <w:tc>
          <w:tcPr>
            <w:tcW w:w="949" w:type="dxa"/>
            <w:vAlign w:val="center"/>
          </w:tcPr>
          <w:p w:rsidR="00945A57" w:rsidRPr="00B138F3" w:rsidRDefault="00945A57" w:rsidP="00945A57">
            <w:pPr>
              <w:widowControl w:val="0"/>
              <w:jc w:val="center"/>
              <w:rPr>
                <w:rFonts w:ascii="GHEA Grapalat" w:hAnsi="GHEA Grapalat"/>
                <w:sz w:val="16"/>
                <w:szCs w:val="16"/>
              </w:rPr>
            </w:pPr>
          </w:p>
        </w:tc>
        <w:tc>
          <w:tcPr>
            <w:tcW w:w="662" w:type="dxa"/>
            <w:vAlign w:val="center"/>
          </w:tcPr>
          <w:p w:rsidR="00945A57" w:rsidRPr="00B138F3" w:rsidRDefault="00945A57" w:rsidP="00945A57">
            <w:pPr>
              <w:widowControl w:val="0"/>
              <w:jc w:val="center"/>
              <w:rPr>
                <w:rFonts w:ascii="GHEA Grapalat" w:hAnsi="GHEA Grapalat"/>
                <w:sz w:val="16"/>
                <w:szCs w:val="16"/>
              </w:rPr>
            </w:pPr>
          </w:p>
        </w:tc>
        <w:tc>
          <w:tcPr>
            <w:tcW w:w="810" w:type="dxa"/>
            <w:vAlign w:val="center"/>
          </w:tcPr>
          <w:p w:rsidR="00945A57" w:rsidRPr="00B138F3" w:rsidRDefault="00945A57" w:rsidP="00945A57">
            <w:pPr>
              <w:widowControl w:val="0"/>
              <w:jc w:val="center"/>
              <w:rPr>
                <w:rFonts w:ascii="GHEA Grapalat" w:hAnsi="GHEA Grapalat"/>
                <w:sz w:val="16"/>
                <w:szCs w:val="16"/>
              </w:rPr>
            </w:pPr>
          </w:p>
        </w:tc>
        <w:tc>
          <w:tcPr>
            <w:tcW w:w="523" w:type="dxa"/>
            <w:vAlign w:val="center"/>
          </w:tcPr>
          <w:p w:rsidR="00945A57" w:rsidRPr="00B138F3" w:rsidRDefault="00945A57" w:rsidP="00945A57">
            <w:pPr>
              <w:widowControl w:val="0"/>
              <w:jc w:val="center"/>
              <w:rPr>
                <w:rFonts w:ascii="GHEA Grapalat" w:hAnsi="GHEA Grapalat"/>
                <w:sz w:val="16"/>
                <w:szCs w:val="16"/>
              </w:rPr>
            </w:pPr>
          </w:p>
        </w:tc>
        <w:tc>
          <w:tcPr>
            <w:tcW w:w="603" w:type="dxa"/>
            <w:gridSpan w:val="2"/>
            <w:vAlign w:val="center"/>
          </w:tcPr>
          <w:p w:rsidR="00945A57" w:rsidRPr="00B138F3" w:rsidRDefault="00945A57" w:rsidP="00945A57">
            <w:pPr>
              <w:widowControl w:val="0"/>
              <w:jc w:val="center"/>
              <w:rPr>
                <w:rFonts w:ascii="GHEA Grapalat" w:hAnsi="GHEA Grapalat"/>
                <w:sz w:val="16"/>
                <w:szCs w:val="16"/>
              </w:rPr>
            </w:pPr>
          </w:p>
        </w:tc>
        <w:tc>
          <w:tcPr>
            <w:tcW w:w="675" w:type="dxa"/>
          </w:tcPr>
          <w:p w:rsidR="00945A57" w:rsidRPr="001D0CA2" w:rsidRDefault="00945A57" w:rsidP="00945A57">
            <w:pPr>
              <w:jc w:val="center"/>
              <w:rPr>
                <w:rFonts w:ascii="GHEA Grapalat" w:hAnsi="GHEA Grapalat"/>
                <w:sz w:val="16"/>
                <w:szCs w:val="16"/>
                <w:lang w:val="pt-BR"/>
              </w:rPr>
            </w:pPr>
          </w:p>
        </w:tc>
        <w:tc>
          <w:tcPr>
            <w:tcW w:w="789" w:type="dxa"/>
          </w:tcPr>
          <w:p w:rsidR="00945A57" w:rsidRPr="001D0CA2" w:rsidRDefault="00945A57" w:rsidP="00945A57">
            <w:pPr>
              <w:jc w:val="center"/>
              <w:rPr>
                <w:rFonts w:ascii="GHEA Grapalat" w:hAnsi="GHEA Grapalat"/>
                <w:sz w:val="16"/>
                <w:szCs w:val="16"/>
                <w:lang w:val="pt-BR"/>
              </w:rPr>
            </w:pPr>
          </w:p>
        </w:tc>
        <w:tc>
          <w:tcPr>
            <w:tcW w:w="864" w:type="dxa"/>
          </w:tcPr>
          <w:p w:rsidR="00945A57" w:rsidRPr="001D0CA2" w:rsidRDefault="00945A57" w:rsidP="00945A57">
            <w:pPr>
              <w:jc w:val="center"/>
              <w:rPr>
                <w:rFonts w:ascii="GHEA Grapalat" w:hAnsi="GHEA Grapalat"/>
                <w:sz w:val="16"/>
                <w:szCs w:val="16"/>
                <w:lang w:val="pt-BR"/>
              </w:rPr>
            </w:pPr>
            <w:r>
              <w:rPr>
                <w:rFonts w:ascii="GHEA Grapalat" w:hAnsi="GHEA Grapalat"/>
                <w:sz w:val="16"/>
                <w:szCs w:val="16"/>
              </w:rPr>
              <w:t>6</w:t>
            </w:r>
            <w:r>
              <w:rPr>
                <w:rFonts w:ascii="GHEA Grapalat" w:hAnsi="GHEA Grapalat"/>
                <w:sz w:val="16"/>
                <w:szCs w:val="16"/>
                <w:lang w:val="pt-BR"/>
              </w:rPr>
              <w:t>0</w:t>
            </w:r>
            <w:r w:rsidRPr="001D0CA2">
              <w:rPr>
                <w:rFonts w:ascii="GHEA Grapalat" w:hAnsi="GHEA Grapalat"/>
                <w:sz w:val="16"/>
                <w:szCs w:val="16"/>
                <w:lang w:val="pt-BR"/>
              </w:rPr>
              <w:t>%</w:t>
            </w:r>
          </w:p>
        </w:tc>
        <w:tc>
          <w:tcPr>
            <w:tcW w:w="835" w:type="dxa"/>
          </w:tcPr>
          <w:p w:rsidR="00945A57" w:rsidRPr="001D0CA2" w:rsidRDefault="00945A57" w:rsidP="00945A57">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913" w:type="dxa"/>
          </w:tcPr>
          <w:p w:rsidR="00945A57" w:rsidRPr="001D0CA2" w:rsidRDefault="00945A57" w:rsidP="00945A57">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838" w:type="dxa"/>
          </w:tcPr>
          <w:p w:rsidR="00945A57" w:rsidRPr="001D0CA2" w:rsidRDefault="00945A57" w:rsidP="00945A57">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56" w:type="dxa"/>
          </w:tcPr>
          <w:p w:rsidR="00945A57" w:rsidRPr="001D0CA2" w:rsidRDefault="00945A57" w:rsidP="00945A57">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945A57" w:rsidRPr="00B138F3" w:rsidTr="00FF0B9A">
        <w:trPr>
          <w:trHeight w:val="404"/>
          <w:jc w:val="center"/>
        </w:trPr>
        <w:tc>
          <w:tcPr>
            <w:tcW w:w="1666" w:type="dxa"/>
          </w:tcPr>
          <w:p w:rsidR="00945A57" w:rsidRPr="00E55225" w:rsidRDefault="00945A57" w:rsidP="00945A57">
            <w:pPr>
              <w:pStyle w:val="aff"/>
              <w:numPr>
                <w:ilvl w:val="0"/>
                <w:numId w:val="36"/>
              </w:numPr>
              <w:rPr>
                <w:rFonts w:ascii="GHEA Grapalat" w:hAnsi="GHEA Grapalat"/>
                <w:sz w:val="16"/>
                <w:szCs w:val="16"/>
                <w:lang w:val="es-ES"/>
              </w:rPr>
            </w:pPr>
          </w:p>
        </w:tc>
        <w:tc>
          <w:tcPr>
            <w:tcW w:w="1948" w:type="dxa"/>
          </w:tcPr>
          <w:p w:rsidR="00945A57" w:rsidRPr="00180A2F" w:rsidRDefault="00945A57" w:rsidP="00945A57">
            <w:r w:rsidRPr="00180A2F">
              <w:t>15512000</w:t>
            </w:r>
          </w:p>
        </w:tc>
        <w:tc>
          <w:tcPr>
            <w:tcW w:w="2163" w:type="dxa"/>
            <w:gridSpan w:val="2"/>
          </w:tcPr>
          <w:p w:rsidR="00945A57" w:rsidRPr="00180A2F" w:rsidRDefault="00945A57" w:rsidP="00945A57">
            <w:r w:rsidRPr="00180A2F">
              <w:t>Сметана</w:t>
            </w:r>
          </w:p>
        </w:tc>
        <w:tc>
          <w:tcPr>
            <w:tcW w:w="911" w:type="dxa"/>
            <w:gridSpan w:val="2"/>
            <w:vAlign w:val="center"/>
          </w:tcPr>
          <w:p w:rsidR="00945A57" w:rsidRPr="00B138F3" w:rsidRDefault="00945A57" w:rsidP="00945A57">
            <w:pPr>
              <w:widowControl w:val="0"/>
              <w:jc w:val="center"/>
              <w:rPr>
                <w:rFonts w:ascii="GHEA Grapalat" w:hAnsi="GHEA Grapalat"/>
                <w:sz w:val="16"/>
                <w:szCs w:val="16"/>
              </w:rPr>
            </w:pPr>
          </w:p>
        </w:tc>
        <w:tc>
          <w:tcPr>
            <w:tcW w:w="949" w:type="dxa"/>
            <w:vAlign w:val="center"/>
          </w:tcPr>
          <w:p w:rsidR="00945A57" w:rsidRPr="00B138F3" w:rsidRDefault="00945A57" w:rsidP="00945A57">
            <w:pPr>
              <w:widowControl w:val="0"/>
              <w:jc w:val="center"/>
              <w:rPr>
                <w:rFonts w:ascii="GHEA Grapalat" w:hAnsi="GHEA Grapalat"/>
                <w:sz w:val="16"/>
                <w:szCs w:val="16"/>
              </w:rPr>
            </w:pPr>
          </w:p>
        </w:tc>
        <w:tc>
          <w:tcPr>
            <w:tcW w:w="662" w:type="dxa"/>
            <w:vAlign w:val="center"/>
          </w:tcPr>
          <w:p w:rsidR="00945A57" w:rsidRPr="00B138F3" w:rsidRDefault="00945A57" w:rsidP="00945A57">
            <w:pPr>
              <w:widowControl w:val="0"/>
              <w:jc w:val="center"/>
              <w:rPr>
                <w:rFonts w:ascii="GHEA Grapalat" w:hAnsi="GHEA Grapalat"/>
                <w:sz w:val="16"/>
                <w:szCs w:val="16"/>
              </w:rPr>
            </w:pPr>
          </w:p>
        </w:tc>
        <w:tc>
          <w:tcPr>
            <w:tcW w:w="810" w:type="dxa"/>
            <w:vAlign w:val="center"/>
          </w:tcPr>
          <w:p w:rsidR="00945A57" w:rsidRPr="00B138F3" w:rsidRDefault="00945A57" w:rsidP="00945A57">
            <w:pPr>
              <w:widowControl w:val="0"/>
              <w:jc w:val="center"/>
              <w:rPr>
                <w:rFonts w:ascii="GHEA Grapalat" w:hAnsi="GHEA Grapalat"/>
                <w:sz w:val="16"/>
                <w:szCs w:val="16"/>
              </w:rPr>
            </w:pPr>
          </w:p>
        </w:tc>
        <w:tc>
          <w:tcPr>
            <w:tcW w:w="523" w:type="dxa"/>
            <w:vAlign w:val="center"/>
          </w:tcPr>
          <w:p w:rsidR="00945A57" w:rsidRPr="00B138F3" w:rsidRDefault="00945A57" w:rsidP="00945A57">
            <w:pPr>
              <w:widowControl w:val="0"/>
              <w:jc w:val="center"/>
              <w:rPr>
                <w:rFonts w:ascii="GHEA Grapalat" w:hAnsi="GHEA Grapalat"/>
                <w:sz w:val="16"/>
                <w:szCs w:val="16"/>
              </w:rPr>
            </w:pPr>
          </w:p>
        </w:tc>
        <w:tc>
          <w:tcPr>
            <w:tcW w:w="603" w:type="dxa"/>
            <w:gridSpan w:val="2"/>
            <w:vAlign w:val="center"/>
          </w:tcPr>
          <w:p w:rsidR="00945A57" w:rsidRPr="00B138F3" w:rsidRDefault="00945A57" w:rsidP="00945A57">
            <w:pPr>
              <w:widowControl w:val="0"/>
              <w:jc w:val="center"/>
              <w:rPr>
                <w:rFonts w:ascii="GHEA Grapalat" w:hAnsi="GHEA Grapalat"/>
                <w:sz w:val="16"/>
                <w:szCs w:val="16"/>
              </w:rPr>
            </w:pPr>
          </w:p>
        </w:tc>
        <w:tc>
          <w:tcPr>
            <w:tcW w:w="675" w:type="dxa"/>
          </w:tcPr>
          <w:p w:rsidR="00945A57" w:rsidRPr="001D0CA2" w:rsidRDefault="00945A57" w:rsidP="00945A57">
            <w:pPr>
              <w:jc w:val="center"/>
              <w:rPr>
                <w:rFonts w:ascii="GHEA Grapalat" w:hAnsi="GHEA Grapalat"/>
                <w:sz w:val="16"/>
                <w:szCs w:val="16"/>
                <w:lang w:val="pt-BR"/>
              </w:rPr>
            </w:pPr>
          </w:p>
        </w:tc>
        <w:tc>
          <w:tcPr>
            <w:tcW w:w="789" w:type="dxa"/>
          </w:tcPr>
          <w:p w:rsidR="00945A57" w:rsidRPr="001D0CA2" w:rsidRDefault="00945A57" w:rsidP="00945A57">
            <w:pPr>
              <w:jc w:val="center"/>
              <w:rPr>
                <w:rFonts w:ascii="GHEA Grapalat" w:hAnsi="GHEA Grapalat"/>
                <w:sz w:val="16"/>
                <w:szCs w:val="16"/>
                <w:lang w:val="pt-BR"/>
              </w:rPr>
            </w:pPr>
          </w:p>
        </w:tc>
        <w:tc>
          <w:tcPr>
            <w:tcW w:w="864" w:type="dxa"/>
          </w:tcPr>
          <w:p w:rsidR="00945A57" w:rsidRPr="001D0CA2" w:rsidRDefault="00945A57" w:rsidP="00945A57">
            <w:pPr>
              <w:jc w:val="center"/>
              <w:rPr>
                <w:rFonts w:ascii="GHEA Grapalat" w:hAnsi="GHEA Grapalat"/>
                <w:sz w:val="16"/>
                <w:szCs w:val="16"/>
                <w:lang w:val="pt-BR"/>
              </w:rPr>
            </w:pPr>
            <w:r>
              <w:rPr>
                <w:rFonts w:ascii="GHEA Grapalat" w:hAnsi="GHEA Grapalat"/>
                <w:sz w:val="16"/>
                <w:szCs w:val="16"/>
              </w:rPr>
              <w:t>6</w:t>
            </w:r>
            <w:r>
              <w:rPr>
                <w:rFonts w:ascii="GHEA Grapalat" w:hAnsi="GHEA Grapalat"/>
                <w:sz w:val="16"/>
                <w:szCs w:val="16"/>
                <w:lang w:val="pt-BR"/>
              </w:rPr>
              <w:t>0</w:t>
            </w:r>
            <w:r w:rsidRPr="001D0CA2">
              <w:rPr>
                <w:rFonts w:ascii="GHEA Grapalat" w:hAnsi="GHEA Grapalat"/>
                <w:sz w:val="16"/>
                <w:szCs w:val="16"/>
                <w:lang w:val="pt-BR"/>
              </w:rPr>
              <w:t>%</w:t>
            </w:r>
          </w:p>
        </w:tc>
        <w:tc>
          <w:tcPr>
            <w:tcW w:w="835" w:type="dxa"/>
          </w:tcPr>
          <w:p w:rsidR="00945A57" w:rsidRPr="001D0CA2" w:rsidRDefault="00945A57" w:rsidP="00945A57">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913" w:type="dxa"/>
          </w:tcPr>
          <w:p w:rsidR="00945A57" w:rsidRPr="001D0CA2" w:rsidRDefault="00945A57" w:rsidP="00945A57">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838" w:type="dxa"/>
          </w:tcPr>
          <w:p w:rsidR="00945A57" w:rsidRPr="001D0CA2" w:rsidRDefault="00945A57" w:rsidP="00945A57">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56" w:type="dxa"/>
          </w:tcPr>
          <w:p w:rsidR="00945A57" w:rsidRPr="001D0CA2" w:rsidRDefault="00945A57" w:rsidP="00945A57">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945A57" w:rsidRPr="00B138F3" w:rsidTr="00FF0B9A">
        <w:trPr>
          <w:trHeight w:val="404"/>
          <w:jc w:val="center"/>
        </w:trPr>
        <w:tc>
          <w:tcPr>
            <w:tcW w:w="1666" w:type="dxa"/>
          </w:tcPr>
          <w:p w:rsidR="00945A57" w:rsidRPr="00E55225" w:rsidRDefault="00945A57" w:rsidP="00945A57">
            <w:pPr>
              <w:pStyle w:val="aff"/>
              <w:numPr>
                <w:ilvl w:val="0"/>
                <w:numId w:val="36"/>
              </w:numPr>
              <w:rPr>
                <w:rFonts w:ascii="GHEA Grapalat" w:hAnsi="GHEA Grapalat"/>
                <w:sz w:val="16"/>
                <w:szCs w:val="16"/>
                <w:lang w:val="en-US"/>
              </w:rPr>
            </w:pPr>
          </w:p>
        </w:tc>
        <w:tc>
          <w:tcPr>
            <w:tcW w:w="1948" w:type="dxa"/>
          </w:tcPr>
          <w:p w:rsidR="00945A57" w:rsidRPr="00180A2F" w:rsidRDefault="00945A57" w:rsidP="00945A57">
            <w:r w:rsidRPr="00180A2F">
              <w:t>3221410</w:t>
            </w:r>
          </w:p>
        </w:tc>
        <w:tc>
          <w:tcPr>
            <w:tcW w:w="2163" w:type="dxa"/>
            <w:gridSpan w:val="2"/>
          </w:tcPr>
          <w:p w:rsidR="00945A57" w:rsidRPr="00180A2F" w:rsidRDefault="00945A57" w:rsidP="00945A57">
            <w:r w:rsidRPr="00180A2F">
              <w:t>Капуста</w:t>
            </w:r>
          </w:p>
        </w:tc>
        <w:tc>
          <w:tcPr>
            <w:tcW w:w="911" w:type="dxa"/>
            <w:gridSpan w:val="2"/>
            <w:vAlign w:val="center"/>
          </w:tcPr>
          <w:p w:rsidR="00945A57" w:rsidRPr="00B138F3" w:rsidRDefault="00945A57" w:rsidP="00945A57">
            <w:pPr>
              <w:widowControl w:val="0"/>
              <w:jc w:val="center"/>
              <w:rPr>
                <w:rFonts w:ascii="GHEA Grapalat" w:hAnsi="GHEA Grapalat"/>
                <w:sz w:val="16"/>
                <w:szCs w:val="16"/>
              </w:rPr>
            </w:pPr>
          </w:p>
        </w:tc>
        <w:tc>
          <w:tcPr>
            <w:tcW w:w="949" w:type="dxa"/>
            <w:vAlign w:val="center"/>
          </w:tcPr>
          <w:p w:rsidR="00945A57" w:rsidRPr="00B138F3" w:rsidRDefault="00945A57" w:rsidP="00945A57">
            <w:pPr>
              <w:widowControl w:val="0"/>
              <w:jc w:val="center"/>
              <w:rPr>
                <w:rFonts w:ascii="GHEA Grapalat" w:hAnsi="GHEA Grapalat"/>
                <w:sz w:val="16"/>
                <w:szCs w:val="16"/>
              </w:rPr>
            </w:pPr>
          </w:p>
        </w:tc>
        <w:tc>
          <w:tcPr>
            <w:tcW w:w="662" w:type="dxa"/>
            <w:vAlign w:val="center"/>
          </w:tcPr>
          <w:p w:rsidR="00945A57" w:rsidRPr="00B138F3" w:rsidRDefault="00945A57" w:rsidP="00945A57">
            <w:pPr>
              <w:widowControl w:val="0"/>
              <w:jc w:val="center"/>
              <w:rPr>
                <w:rFonts w:ascii="GHEA Grapalat" w:hAnsi="GHEA Grapalat"/>
                <w:sz w:val="16"/>
                <w:szCs w:val="16"/>
              </w:rPr>
            </w:pPr>
          </w:p>
        </w:tc>
        <w:tc>
          <w:tcPr>
            <w:tcW w:w="810" w:type="dxa"/>
            <w:vAlign w:val="center"/>
          </w:tcPr>
          <w:p w:rsidR="00945A57" w:rsidRPr="00B138F3" w:rsidRDefault="00945A57" w:rsidP="00945A57">
            <w:pPr>
              <w:widowControl w:val="0"/>
              <w:jc w:val="center"/>
              <w:rPr>
                <w:rFonts w:ascii="GHEA Grapalat" w:hAnsi="GHEA Grapalat"/>
                <w:sz w:val="16"/>
                <w:szCs w:val="16"/>
              </w:rPr>
            </w:pPr>
          </w:p>
        </w:tc>
        <w:tc>
          <w:tcPr>
            <w:tcW w:w="523" w:type="dxa"/>
            <w:vAlign w:val="center"/>
          </w:tcPr>
          <w:p w:rsidR="00945A57" w:rsidRPr="00B138F3" w:rsidRDefault="00945A57" w:rsidP="00945A57">
            <w:pPr>
              <w:widowControl w:val="0"/>
              <w:jc w:val="center"/>
              <w:rPr>
                <w:rFonts w:ascii="GHEA Grapalat" w:hAnsi="GHEA Grapalat"/>
                <w:sz w:val="16"/>
                <w:szCs w:val="16"/>
              </w:rPr>
            </w:pPr>
          </w:p>
        </w:tc>
        <w:tc>
          <w:tcPr>
            <w:tcW w:w="603" w:type="dxa"/>
            <w:gridSpan w:val="2"/>
            <w:vAlign w:val="center"/>
          </w:tcPr>
          <w:p w:rsidR="00945A57" w:rsidRPr="00B138F3" w:rsidRDefault="00945A57" w:rsidP="00945A57">
            <w:pPr>
              <w:widowControl w:val="0"/>
              <w:jc w:val="center"/>
              <w:rPr>
                <w:rFonts w:ascii="GHEA Grapalat" w:hAnsi="GHEA Grapalat"/>
                <w:sz w:val="16"/>
                <w:szCs w:val="16"/>
              </w:rPr>
            </w:pPr>
          </w:p>
        </w:tc>
        <w:tc>
          <w:tcPr>
            <w:tcW w:w="675" w:type="dxa"/>
          </w:tcPr>
          <w:p w:rsidR="00945A57" w:rsidRPr="001D0CA2" w:rsidRDefault="00945A57" w:rsidP="00945A57">
            <w:pPr>
              <w:jc w:val="center"/>
              <w:rPr>
                <w:rFonts w:ascii="GHEA Grapalat" w:hAnsi="GHEA Grapalat"/>
                <w:sz w:val="16"/>
                <w:szCs w:val="16"/>
                <w:lang w:val="pt-BR"/>
              </w:rPr>
            </w:pPr>
          </w:p>
        </w:tc>
        <w:tc>
          <w:tcPr>
            <w:tcW w:w="789" w:type="dxa"/>
          </w:tcPr>
          <w:p w:rsidR="00945A57" w:rsidRPr="001D0CA2" w:rsidRDefault="00945A57" w:rsidP="00945A57">
            <w:pPr>
              <w:jc w:val="center"/>
              <w:rPr>
                <w:rFonts w:ascii="GHEA Grapalat" w:hAnsi="GHEA Grapalat"/>
                <w:sz w:val="16"/>
                <w:szCs w:val="16"/>
                <w:lang w:val="pt-BR"/>
              </w:rPr>
            </w:pPr>
          </w:p>
        </w:tc>
        <w:tc>
          <w:tcPr>
            <w:tcW w:w="864" w:type="dxa"/>
          </w:tcPr>
          <w:p w:rsidR="00945A57" w:rsidRPr="001D0CA2" w:rsidRDefault="00945A57" w:rsidP="00945A57">
            <w:pPr>
              <w:jc w:val="center"/>
              <w:rPr>
                <w:rFonts w:ascii="GHEA Grapalat" w:hAnsi="GHEA Grapalat"/>
                <w:sz w:val="16"/>
                <w:szCs w:val="16"/>
                <w:lang w:val="pt-BR"/>
              </w:rPr>
            </w:pPr>
            <w:r>
              <w:rPr>
                <w:rFonts w:ascii="GHEA Grapalat" w:hAnsi="GHEA Grapalat"/>
                <w:sz w:val="16"/>
                <w:szCs w:val="16"/>
              </w:rPr>
              <w:t>6</w:t>
            </w:r>
            <w:r>
              <w:rPr>
                <w:rFonts w:ascii="GHEA Grapalat" w:hAnsi="GHEA Grapalat"/>
                <w:sz w:val="16"/>
                <w:szCs w:val="16"/>
                <w:lang w:val="pt-BR"/>
              </w:rPr>
              <w:t>0</w:t>
            </w:r>
            <w:r w:rsidRPr="001D0CA2">
              <w:rPr>
                <w:rFonts w:ascii="GHEA Grapalat" w:hAnsi="GHEA Grapalat"/>
                <w:sz w:val="16"/>
                <w:szCs w:val="16"/>
                <w:lang w:val="pt-BR"/>
              </w:rPr>
              <w:t>%</w:t>
            </w:r>
          </w:p>
        </w:tc>
        <w:tc>
          <w:tcPr>
            <w:tcW w:w="835" w:type="dxa"/>
          </w:tcPr>
          <w:p w:rsidR="00945A57" w:rsidRPr="001D0CA2" w:rsidRDefault="00945A57" w:rsidP="00945A57">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913" w:type="dxa"/>
          </w:tcPr>
          <w:p w:rsidR="00945A57" w:rsidRPr="001D0CA2" w:rsidRDefault="00945A57" w:rsidP="00945A57">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838" w:type="dxa"/>
          </w:tcPr>
          <w:p w:rsidR="00945A57" w:rsidRPr="001D0CA2" w:rsidRDefault="00945A57" w:rsidP="00945A57">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56" w:type="dxa"/>
          </w:tcPr>
          <w:p w:rsidR="00945A57" w:rsidRPr="001D0CA2" w:rsidRDefault="00945A57" w:rsidP="00945A57">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945A57" w:rsidRPr="00B138F3" w:rsidTr="00FF0B9A">
        <w:trPr>
          <w:trHeight w:val="404"/>
          <w:jc w:val="center"/>
        </w:trPr>
        <w:tc>
          <w:tcPr>
            <w:tcW w:w="1666" w:type="dxa"/>
          </w:tcPr>
          <w:p w:rsidR="00945A57" w:rsidRPr="00E55225" w:rsidRDefault="00945A57" w:rsidP="00945A57">
            <w:pPr>
              <w:pStyle w:val="aff"/>
              <w:numPr>
                <w:ilvl w:val="0"/>
                <w:numId w:val="36"/>
              </w:numPr>
              <w:rPr>
                <w:rFonts w:ascii="GHEA Grapalat" w:hAnsi="GHEA Grapalat"/>
                <w:i/>
                <w:sz w:val="16"/>
                <w:szCs w:val="16"/>
                <w:lang w:val="en-US"/>
              </w:rPr>
            </w:pPr>
          </w:p>
        </w:tc>
        <w:tc>
          <w:tcPr>
            <w:tcW w:w="1948" w:type="dxa"/>
          </w:tcPr>
          <w:p w:rsidR="00945A57" w:rsidRPr="00180A2F" w:rsidRDefault="00945A57" w:rsidP="00945A57">
            <w:r w:rsidRPr="00180A2F">
              <w:t>15331161</w:t>
            </w:r>
          </w:p>
        </w:tc>
        <w:tc>
          <w:tcPr>
            <w:tcW w:w="2163" w:type="dxa"/>
            <w:gridSpan w:val="2"/>
          </w:tcPr>
          <w:p w:rsidR="00945A57" w:rsidRPr="00180A2F" w:rsidRDefault="00945A57" w:rsidP="00945A57">
            <w:r w:rsidRPr="00180A2F">
              <w:t>Луковая головка</w:t>
            </w:r>
          </w:p>
        </w:tc>
        <w:tc>
          <w:tcPr>
            <w:tcW w:w="911" w:type="dxa"/>
            <w:gridSpan w:val="2"/>
            <w:vAlign w:val="center"/>
          </w:tcPr>
          <w:p w:rsidR="00945A57" w:rsidRPr="00B138F3" w:rsidRDefault="00945A57" w:rsidP="00945A57">
            <w:pPr>
              <w:widowControl w:val="0"/>
              <w:jc w:val="center"/>
              <w:rPr>
                <w:rFonts w:ascii="GHEA Grapalat" w:hAnsi="GHEA Grapalat"/>
                <w:sz w:val="16"/>
                <w:szCs w:val="16"/>
              </w:rPr>
            </w:pPr>
          </w:p>
        </w:tc>
        <w:tc>
          <w:tcPr>
            <w:tcW w:w="949" w:type="dxa"/>
            <w:vAlign w:val="center"/>
          </w:tcPr>
          <w:p w:rsidR="00945A57" w:rsidRPr="00B138F3" w:rsidRDefault="00945A57" w:rsidP="00945A57">
            <w:pPr>
              <w:widowControl w:val="0"/>
              <w:jc w:val="center"/>
              <w:rPr>
                <w:rFonts w:ascii="GHEA Grapalat" w:hAnsi="GHEA Grapalat"/>
                <w:sz w:val="16"/>
                <w:szCs w:val="16"/>
              </w:rPr>
            </w:pPr>
          </w:p>
        </w:tc>
        <w:tc>
          <w:tcPr>
            <w:tcW w:w="662" w:type="dxa"/>
            <w:vAlign w:val="center"/>
          </w:tcPr>
          <w:p w:rsidR="00945A57" w:rsidRPr="00B138F3" w:rsidRDefault="00945A57" w:rsidP="00945A57">
            <w:pPr>
              <w:widowControl w:val="0"/>
              <w:jc w:val="center"/>
              <w:rPr>
                <w:rFonts w:ascii="GHEA Grapalat" w:hAnsi="GHEA Grapalat"/>
                <w:sz w:val="16"/>
                <w:szCs w:val="16"/>
              </w:rPr>
            </w:pPr>
          </w:p>
        </w:tc>
        <w:tc>
          <w:tcPr>
            <w:tcW w:w="810" w:type="dxa"/>
            <w:vAlign w:val="center"/>
          </w:tcPr>
          <w:p w:rsidR="00945A57" w:rsidRPr="00B138F3" w:rsidRDefault="00945A57" w:rsidP="00945A57">
            <w:pPr>
              <w:widowControl w:val="0"/>
              <w:jc w:val="center"/>
              <w:rPr>
                <w:rFonts w:ascii="GHEA Grapalat" w:hAnsi="GHEA Grapalat"/>
                <w:sz w:val="16"/>
                <w:szCs w:val="16"/>
              </w:rPr>
            </w:pPr>
          </w:p>
        </w:tc>
        <w:tc>
          <w:tcPr>
            <w:tcW w:w="523" w:type="dxa"/>
            <w:vAlign w:val="center"/>
          </w:tcPr>
          <w:p w:rsidR="00945A57" w:rsidRPr="00B138F3" w:rsidRDefault="00945A57" w:rsidP="00945A57">
            <w:pPr>
              <w:widowControl w:val="0"/>
              <w:jc w:val="center"/>
              <w:rPr>
                <w:rFonts w:ascii="GHEA Grapalat" w:hAnsi="GHEA Grapalat"/>
                <w:sz w:val="16"/>
                <w:szCs w:val="16"/>
              </w:rPr>
            </w:pPr>
          </w:p>
        </w:tc>
        <w:tc>
          <w:tcPr>
            <w:tcW w:w="603" w:type="dxa"/>
            <w:gridSpan w:val="2"/>
            <w:vAlign w:val="center"/>
          </w:tcPr>
          <w:p w:rsidR="00945A57" w:rsidRPr="00B138F3" w:rsidRDefault="00945A57" w:rsidP="00945A57">
            <w:pPr>
              <w:widowControl w:val="0"/>
              <w:jc w:val="center"/>
              <w:rPr>
                <w:rFonts w:ascii="GHEA Grapalat" w:hAnsi="GHEA Grapalat"/>
                <w:sz w:val="16"/>
                <w:szCs w:val="16"/>
              </w:rPr>
            </w:pPr>
          </w:p>
        </w:tc>
        <w:tc>
          <w:tcPr>
            <w:tcW w:w="675" w:type="dxa"/>
          </w:tcPr>
          <w:p w:rsidR="00945A57" w:rsidRPr="001D0CA2" w:rsidRDefault="00945A57" w:rsidP="00945A57">
            <w:pPr>
              <w:jc w:val="center"/>
              <w:rPr>
                <w:rFonts w:ascii="GHEA Grapalat" w:hAnsi="GHEA Grapalat"/>
                <w:sz w:val="16"/>
                <w:szCs w:val="16"/>
                <w:lang w:val="pt-BR"/>
              </w:rPr>
            </w:pPr>
          </w:p>
        </w:tc>
        <w:tc>
          <w:tcPr>
            <w:tcW w:w="789" w:type="dxa"/>
          </w:tcPr>
          <w:p w:rsidR="00945A57" w:rsidRPr="001D0CA2" w:rsidRDefault="00945A57" w:rsidP="00945A57">
            <w:pPr>
              <w:jc w:val="center"/>
              <w:rPr>
                <w:rFonts w:ascii="GHEA Grapalat" w:hAnsi="GHEA Grapalat"/>
                <w:sz w:val="16"/>
                <w:szCs w:val="16"/>
                <w:lang w:val="pt-BR"/>
              </w:rPr>
            </w:pPr>
          </w:p>
        </w:tc>
        <w:tc>
          <w:tcPr>
            <w:tcW w:w="864" w:type="dxa"/>
          </w:tcPr>
          <w:p w:rsidR="00945A57" w:rsidRPr="001D0CA2" w:rsidRDefault="00945A57" w:rsidP="00945A57">
            <w:pPr>
              <w:jc w:val="center"/>
              <w:rPr>
                <w:rFonts w:ascii="GHEA Grapalat" w:hAnsi="GHEA Grapalat"/>
                <w:sz w:val="16"/>
                <w:szCs w:val="16"/>
                <w:lang w:val="pt-BR"/>
              </w:rPr>
            </w:pPr>
            <w:r>
              <w:rPr>
                <w:rFonts w:ascii="GHEA Grapalat" w:hAnsi="GHEA Grapalat"/>
                <w:sz w:val="16"/>
                <w:szCs w:val="16"/>
              </w:rPr>
              <w:t>6</w:t>
            </w:r>
            <w:r>
              <w:rPr>
                <w:rFonts w:ascii="GHEA Grapalat" w:hAnsi="GHEA Grapalat"/>
                <w:sz w:val="16"/>
                <w:szCs w:val="16"/>
                <w:lang w:val="pt-BR"/>
              </w:rPr>
              <w:t>0</w:t>
            </w:r>
            <w:r w:rsidRPr="001D0CA2">
              <w:rPr>
                <w:rFonts w:ascii="GHEA Grapalat" w:hAnsi="GHEA Grapalat"/>
                <w:sz w:val="16"/>
                <w:szCs w:val="16"/>
                <w:lang w:val="pt-BR"/>
              </w:rPr>
              <w:t>%</w:t>
            </w:r>
          </w:p>
        </w:tc>
        <w:tc>
          <w:tcPr>
            <w:tcW w:w="835" w:type="dxa"/>
          </w:tcPr>
          <w:p w:rsidR="00945A57" w:rsidRPr="001D0CA2" w:rsidRDefault="00945A57" w:rsidP="00945A57">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913" w:type="dxa"/>
          </w:tcPr>
          <w:p w:rsidR="00945A57" w:rsidRPr="001D0CA2" w:rsidRDefault="00945A57" w:rsidP="00945A57">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838" w:type="dxa"/>
          </w:tcPr>
          <w:p w:rsidR="00945A57" w:rsidRPr="001D0CA2" w:rsidRDefault="00945A57" w:rsidP="00945A57">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56" w:type="dxa"/>
          </w:tcPr>
          <w:p w:rsidR="00945A57" w:rsidRPr="001D0CA2" w:rsidRDefault="00945A57" w:rsidP="00945A57">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945A57" w:rsidRPr="00B138F3" w:rsidTr="00FF0B9A">
        <w:trPr>
          <w:trHeight w:val="404"/>
          <w:jc w:val="center"/>
        </w:trPr>
        <w:tc>
          <w:tcPr>
            <w:tcW w:w="1666" w:type="dxa"/>
          </w:tcPr>
          <w:p w:rsidR="00945A57" w:rsidRPr="00E55225" w:rsidRDefault="00945A57" w:rsidP="00945A57">
            <w:pPr>
              <w:pStyle w:val="aff"/>
              <w:numPr>
                <w:ilvl w:val="0"/>
                <w:numId w:val="36"/>
              </w:numPr>
              <w:rPr>
                <w:rFonts w:ascii="GHEA Grapalat" w:hAnsi="GHEA Grapalat"/>
                <w:i/>
                <w:sz w:val="16"/>
                <w:szCs w:val="16"/>
                <w:lang w:val="en-US"/>
              </w:rPr>
            </w:pPr>
          </w:p>
        </w:tc>
        <w:tc>
          <w:tcPr>
            <w:tcW w:w="1948" w:type="dxa"/>
          </w:tcPr>
          <w:p w:rsidR="00945A57" w:rsidRPr="00180A2F" w:rsidRDefault="00945A57" w:rsidP="00945A57">
            <w:r w:rsidRPr="00180A2F">
              <w:t>3221100</w:t>
            </w:r>
          </w:p>
        </w:tc>
        <w:tc>
          <w:tcPr>
            <w:tcW w:w="2163" w:type="dxa"/>
            <w:gridSpan w:val="2"/>
          </w:tcPr>
          <w:p w:rsidR="00945A57" w:rsidRPr="00180A2F" w:rsidRDefault="00945A57" w:rsidP="00945A57">
            <w:r w:rsidRPr="00180A2F">
              <w:t>Свекла</w:t>
            </w:r>
          </w:p>
        </w:tc>
        <w:tc>
          <w:tcPr>
            <w:tcW w:w="911" w:type="dxa"/>
            <w:gridSpan w:val="2"/>
            <w:vAlign w:val="center"/>
          </w:tcPr>
          <w:p w:rsidR="00945A57" w:rsidRPr="00B138F3" w:rsidRDefault="00945A57" w:rsidP="00945A57">
            <w:pPr>
              <w:widowControl w:val="0"/>
              <w:jc w:val="center"/>
              <w:rPr>
                <w:rFonts w:ascii="GHEA Grapalat" w:hAnsi="GHEA Grapalat"/>
                <w:sz w:val="16"/>
                <w:szCs w:val="16"/>
              </w:rPr>
            </w:pPr>
          </w:p>
        </w:tc>
        <w:tc>
          <w:tcPr>
            <w:tcW w:w="949" w:type="dxa"/>
            <w:vAlign w:val="center"/>
          </w:tcPr>
          <w:p w:rsidR="00945A57" w:rsidRPr="00B138F3" w:rsidRDefault="00945A57" w:rsidP="00945A57">
            <w:pPr>
              <w:widowControl w:val="0"/>
              <w:jc w:val="center"/>
              <w:rPr>
                <w:rFonts w:ascii="GHEA Grapalat" w:hAnsi="GHEA Grapalat"/>
                <w:sz w:val="16"/>
                <w:szCs w:val="16"/>
              </w:rPr>
            </w:pPr>
          </w:p>
        </w:tc>
        <w:tc>
          <w:tcPr>
            <w:tcW w:w="662" w:type="dxa"/>
            <w:vAlign w:val="center"/>
          </w:tcPr>
          <w:p w:rsidR="00945A57" w:rsidRPr="00B138F3" w:rsidRDefault="00945A57" w:rsidP="00945A57">
            <w:pPr>
              <w:widowControl w:val="0"/>
              <w:jc w:val="center"/>
              <w:rPr>
                <w:rFonts w:ascii="GHEA Grapalat" w:hAnsi="GHEA Grapalat"/>
                <w:sz w:val="16"/>
                <w:szCs w:val="16"/>
              </w:rPr>
            </w:pPr>
          </w:p>
        </w:tc>
        <w:tc>
          <w:tcPr>
            <w:tcW w:w="810" w:type="dxa"/>
            <w:vAlign w:val="center"/>
          </w:tcPr>
          <w:p w:rsidR="00945A57" w:rsidRPr="00B138F3" w:rsidRDefault="00945A57" w:rsidP="00945A57">
            <w:pPr>
              <w:widowControl w:val="0"/>
              <w:jc w:val="center"/>
              <w:rPr>
                <w:rFonts w:ascii="GHEA Grapalat" w:hAnsi="GHEA Grapalat"/>
                <w:sz w:val="16"/>
                <w:szCs w:val="16"/>
              </w:rPr>
            </w:pPr>
          </w:p>
        </w:tc>
        <w:tc>
          <w:tcPr>
            <w:tcW w:w="523" w:type="dxa"/>
            <w:vAlign w:val="center"/>
          </w:tcPr>
          <w:p w:rsidR="00945A57" w:rsidRPr="00B138F3" w:rsidRDefault="00945A57" w:rsidP="00945A57">
            <w:pPr>
              <w:widowControl w:val="0"/>
              <w:jc w:val="center"/>
              <w:rPr>
                <w:rFonts w:ascii="GHEA Grapalat" w:hAnsi="GHEA Grapalat"/>
                <w:sz w:val="16"/>
                <w:szCs w:val="16"/>
              </w:rPr>
            </w:pPr>
          </w:p>
        </w:tc>
        <w:tc>
          <w:tcPr>
            <w:tcW w:w="603" w:type="dxa"/>
            <w:gridSpan w:val="2"/>
            <w:vAlign w:val="center"/>
          </w:tcPr>
          <w:p w:rsidR="00945A57" w:rsidRPr="00B138F3" w:rsidRDefault="00945A57" w:rsidP="00945A57">
            <w:pPr>
              <w:widowControl w:val="0"/>
              <w:jc w:val="center"/>
              <w:rPr>
                <w:rFonts w:ascii="GHEA Grapalat" w:hAnsi="GHEA Grapalat"/>
                <w:sz w:val="16"/>
                <w:szCs w:val="16"/>
              </w:rPr>
            </w:pPr>
          </w:p>
        </w:tc>
        <w:tc>
          <w:tcPr>
            <w:tcW w:w="675" w:type="dxa"/>
          </w:tcPr>
          <w:p w:rsidR="00945A57" w:rsidRPr="001D0CA2" w:rsidRDefault="00945A57" w:rsidP="00945A57">
            <w:pPr>
              <w:jc w:val="center"/>
              <w:rPr>
                <w:rFonts w:ascii="GHEA Grapalat" w:hAnsi="GHEA Grapalat"/>
                <w:sz w:val="16"/>
                <w:szCs w:val="16"/>
                <w:lang w:val="pt-BR"/>
              </w:rPr>
            </w:pPr>
          </w:p>
        </w:tc>
        <w:tc>
          <w:tcPr>
            <w:tcW w:w="789" w:type="dxa"/>
          </w:tcPr>
          <w:p w:rsidR="00945A57" w:rsidRPr="001D0CA2" w:rsidRDefault="00945A57" w:rsidP="00945A57">
            <w:pPr>
              <w:jc w:val="center"/>
              <w:rPr>
                <w:rFonts w:ascii="GHEA Grapalat" w:hAnsi="GHEA Grapalat"/>
                <w:sz w:val="16"/>
                <w:szCs w:val="16"/>
                <w:lang w:val="pt-BR"/>
              </w:rPr>
            </w:pPr>
          </w:p>
        </w:tc>
        <w:tc>
          <w:tcPr>
            <w:tcW w:w="864" w:type="dxa"/>
          </w:tcPr>
          <w:p w:rsidR="00945A57" w:rsidRPr="001D0CA2" w:rsidRDefault="00945A57" w:rsidP="00945A57">
            <w:pPr>
              <w:jc w:val="center"/>
              <w:rPr>
                <w:rFonts w:ascii="GHEA Grapalat" w:hAnsi="GHEA Grapalat"/>
                <w:sz w:val="16"/>
                <w:szCs w:val="16"/>
                <w:lang w:val="pt-BR"/>
              </w:rPr>
            </w:pPr>
            <w:r>
              <w:rPr>
                <w:rFonts w:ascii="GHEA Grapalat" w:hAnsi="GHEA Grapalat"/>
                <w:sz w:val="16"/>
                <w:szCs w:val="16"/>
              </w:rPr>
              <w:t>6</w:t>
            </w:r>
            <w:r>
              <w:rPr>
                <w:rFonts w:ascii="GHEA Grapalat" w:hAnsi="GHEA Grapalat"/>
                <w:sz w:val="16"/>
                <w:szCs w:val="16"/>
                <w:lang w:val="pt-BR"/>
              </w:rPr>
              <w:t>0</w:t>
            </w:r>
            <w:r w:rsidRPr="001D0CA2">
              <w:rPr>
                <w:rFonts w:ascii="GHEA Grapalat" w:hAnsi="GHEA Grapalat"/>
                <w:sz w:val="16"/>
                <w:szCs w:val="16"/>
                <w:lang w:val="pt-BR"/>
              </w:rPr>
              <w:t>%</w:t>
            </w:r>
          </w:p>
        </w:tc>
        <w:tc>
          <w:tcPr>
            <w:tcW w:w="835" w:type="dxa"/>
          </w:tcPr>
          <w:p w:rsidR="00945A57" w:rsidRPr="001D0CA2" w:rsidRDefault="00945A57" w:rsidP="00945A57">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913" w:type="dxa"/>
          </w:tcPr>
          <w:p w:rsidR="00945A57" w:rsidRPr="001D0CA2" w:rsidRDefault="00945A57" w:rsidP="00945A57">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838" w:type="dxa"/>
          </w:tcPr>
          <w:p w:rsidR="00945A57" w:rsidRPr="001D0CA2" w:rsidRDefault="00945A57" w:rsidP="00945A57">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56" w:type="dxa"/>
          </w:tcPr>
          <w:p w:rsidR="00945A57" w:rsidRPr="001D0CA2" w:rsidRDefault="00945A57" w:rsidP="00945A57">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945A57" w:rsidRPr="00B138F3" w:rsidTr="00FF0B9A">
        <w:trPr>
          <w:trHeight w:val="404"/>
          <w:jc w:val="center"/>
        </w:trPr>
        <w:tc>
          <w:tcPr>
            <w:tcW w:w="1666" w:type="dxa"/>
          </w:tcPr>
          <w:p w:rsidR="00945A57" w:rsidRPr="00E55225" w:rsidRDefault="00945A57" w:rsidP="00945A57">
            <w:pPr>
              <w:pStyle w:val="aff"/>
              <w:numPr>
                <w:ilvl w:val="0"/>
                <w:numId w:val="36"/>
              </w:numPr>
              <w:rPr>
                <w:rFonts w:ascii="GHEA Grapalat" w:hAnsi="GHEA Grapalat"/>
                <w:i/>
                <w:sz w:val="16"/>
                <w:szCs w:val="16"/>
                <w:lang w:val="en-US"/>
              </w:rPr>
            </w:pPr>
          </w:p>
        </w:tc>
        <w:tc>
          <w:tcPr>
            <w:tcW w:w="1948" w:type="dxa"/>
          </w:tcPr>
          <w:p w:rsidR="00945A57" w:rsidRPr="00180A2F" w:rsidRDefault="00945A57" w:rsidP="00945A57">
            <w:r w:rsidRPr="00180A2F">
              <w:t>03221110</w:t>
            </w:r>
          </w:p>
        </w:tc>
        <w:tc>
          <w:tcPr>
            <w:tcW w:w="2163" w:type="dxa"/>
            <w:gridSpan w:val="2"/>
          </w:tcPr>
          <w:p w:rsidR="00945A57" w:rsidRPr="00180A2F" w:rsidRDefault="00945A57" w:rsidP="00945A57">
            <w:r w:rsidRPr="00180A2F">
              <w:t>Морковь</w:t>
            </w:r>
          </w:p>
        </w:tc>
        <w:tc>
          <w:tcPr>
            <w:tcW w:w="911" w:type="dxa"/>
            <w:gridSpan w:val="2"/>
            <w:vAlign w:val="center"/>
          </w:tcPr>
          <w:p w:rsidR="00945A57" w:rsidRPr="00B138F3" w:rsidRDefault="00945A57" w:rsidP="00945A57">
            <w:pPr>
              <w:widowControl w:val="0"/>
              <w:jc w:val="center"/>
              <w:rPr>
                <w:rFonts w:ascii="GHEA Grapalat" w:hAnsi="GHEA Grapalat"/>
                <w:sz w:val="16"/>
                <w:szCs w:val="16"/>
              </w:rPr>
            </w:pPr>
          </w:p>
        </w:tc>
        <w:tc>
          <w:tcPr>
            <w:tcW w:w="949" w:type="dxa"/>
            <w:vAlign w:val="center"/>
          </w:tcPr>
          <w:p w:rsidR="00945A57" w:rsidRPr="00B138F3" w:rsidRDefault="00945A57" w:rsidP="00945A57">
            <w:pPr>
              <w:widowControl w:val="0"/>
              <w:jc w:val="center"/>
              <w:rPr>
                <w:rFonts w:ascii="GHEA Grapalat" w:hAnsi="GHEA Grapalat"/>
                <w:sz w:val="16"/>
                <w:szCs w:val="16"/>
              </w:rPr>
            </w:pPr>
          </w:p>
        </w:tc>
        <w:tc>
          <w:tcPr>
            <w:tcW w:w="662" w:type="dxa"/>
            <w:vAlign w:val="center"/>
          </w:tcPr>
          <w:p w:rsidR="00945A57" w:rsidRPr="00B138F3" w:rsidRDefault="00945A57" w:rsidP="00945A57">
            <w:pPr>
              <w:widowControl w:val="0"/>
              <w:jc w:val="center"/>
              <w:rPr>
                <w:rFonts w:ascii="GHEA Grapalat" w:hAnsi="GHEA Grapalat"/>
                <w:sz w:val="16"/>
                <w:szCs w:val="16"/>
              </w:rPr>
            </w:pPr>
          </w:p>
        </w:tc>
        <w:tc>
          <w:tcPr>
            <w:tcW w:w="810" w:type="dxa"/>
            <w:vAlign w:val="center"/>
          </w:tcPr>
          <w:p w:rsidR="00945A57" w:rsidRPr="00B138F3" w:rsidRDefault="00945A57" w:rsidP="00945A57">
            <w:pPr>
              <w:widowControl w:val="0"/>
              <w:jc w:val="center"/>
              <w:rPr>
                <w:rFonts w:ascii="GHEA Grapalat" w:hAnsi="GHEA Grapalat"/>
                <w:sz w:val="16"/>
                <w:szCs w:val="16"/>
              </w:rPr>
            </w:pPr>
          </w:p>
        </w:tc>
        <w:tc>
          <w:tcPr>
            <w:tcW w:w="523" w:type="dxa"/>
            <w:vAlign w:val="center"/>
          </w:tcPr>
          <w:p w:rsidR="00945A57" w:rsidRPr="00B138F3" w:rsidRDefault="00945A57" w:rsidP="00945A57">
            <w:pPr>
              <w:widowControl w:val="0"/>
              <w:jc w:val="center"/>
              <w:rPr>
                <w:rFonts w:ascii="GHEA Grapalat" w:hAnsi="GHEA Grapalat"/>
                <w:sz w:val="16"/>
                <w:szCs w:val="16"/>
              </w:rPr>
            </w:pPr>
          </w:p>
        </w:tc>
        <w:tc>
          <w:tcPr>
            <w:tcW w:w="603" w:type="dxa"/>
            <w:gridSpan w:val="2"/>
            <w:vAlign w:val="center"/>
          </w:tcPr>
          <w:p w:rsidR="00945A57" w:rsidRPr="00B138F3" w:rsidRDefault="00945A57" w:rsidP="00945A57">
            <w:pPr>
              <w:widowControl w:val="0"/>
              <w:jc w:val="center"/>
              <w:rPr>
                <w:rFonts w:ascii="GHEA Grapalat" w:hAnsi="GHEA Grapalat"/>
                <w:sz w:val="16"/>
                <w:szCs w:val="16"/>
              </w:rPr>
            </w:pPr>
          </w:p>
        </w:tc>
        <w:tc>
          <w:tcPr>
            <w:tcW w:w="675" w:type="dxa"/>
          </w:tcPr>
          <w:p w:rsidR="00945A57" w:rsidRPr="001D0CA2" w:rsidRDefault="00945A57" w:rsidP="00945A57">
            <w:pPr>
              <w:jc w:val="center"/>
              <w:rPr>
                <w:rFonts w:ascii="GHEA Grapalat" w:hAnsi="GHEA Grapalat"/>
                <w:sz w:val="16"/>
                <w:szCs w:val="16"/>
                <w:lang w:val="pt-BR"/>
              </w:rPr>
            </w:pPr>
          </w:p>
        </w:tc>
        <w:tc>
          <w:tcPr>
            <w:tcW w:w="789" w:type="dxa"/>
          </w:tcPr>
          <w:p w:rsidR="00945A57" w:rsidRPr="001D0CA2" w:rsidRDefault="00945A57" w:rsidP="00945A57">
            <w:pPr>
              <w:jc w:val="center"/>
              <w:rPr>
                <w:rFonts w:ascii="GHEA Grapalat" w:hAnsi="GHEA Grapalat"/>
                <w:sz w:val="16"/>
                <w:szCs w:val="16"/>
                <w:lang w:val="pt-BR"/>
              </w:rPr>
            </w:pPr>
          </w:p>
        </w:tc>
        <w:tc>
          <w:tcPr>
            <w:tcW w:w="864" w:type="dxa"/>
          </w:tcPr>
          <w:p w:rsidR="00945A57" w:rsidRPr="001D0CA2" w:rsidRDefault="00945A57" w:rsidP="00945A57">
            <w:pPr>
              <w:jc w:val="center"/>
              <w:rPr>
                <w:rFonts w:ascii="GHEA Grapalat" w:hAnsi="GHEA Grapalat"/>
                <w:sz w:val="16"/>
                <w:szCs w:val="16"/>
                <w:lang w:val="pt-BR"/>
              </w:rPr>
            </w:pPr>
            <w:r>
              <w:rPr>
                <w:rFonts w:ascii="GHEA Grapalat" w:hAnsi="GHEA Grapalat"/>
                <w:sz w:val="16"/>
                <w:szCs w:val="16"/>
              </w:rPr>
              <w:t>6</w:t>
            </w:r>
            <w:r>
              <w:rPr>
                <w:rFonts w:ascii="GHEA Grapalat" w:hAnsi="GHEA Grapalat"/>
                <w:sz w:val="16"/>
                <w:szCs w:val="16"/>
                <w:lang w:val="pt-BR"/>
              </w:rPr>
              <w:t>0</w:t>
            </w:r>
            <w:r w:rsidRPr="001D0CA2">
              <w:rPr>
                <w:rFonts w:ascii="GHEA Grapalat" w:hAnsi="GHEA Grapalat"/>
                <w:sz w:val="16"/>
                <w:szCs w:val="16"/>
                <w:lang w:val="pt-BR"/>
              </w:rPr>
              <w:t>%</w:t>
            </w:r>
          </w:p>
        </w:tc>
        <w:tc>
          <w:tcPr>
            <w:tcW w:w="835" w:type="dxa"/>
          </w:tcPr>
          <w:p w:rsidR="00945A57" w:rsidRPr="001D0CA2" w:rsidRDefault="00945A57" w:rsidP="00945A57">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913" w:type="dxa"/>
          </w:tcPr>
          <w:p w:rsidR="00945A57" w:rsidRPr="001D0CA2" w:rsidRDefault="00945A57" w:rsidP="00945A57">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838" w:type="dxa"/>
          </w:tcPr>
          <w:p w:rsidR="00945A57" w:rsidRPr="001D0CA2" w:rsidRDefault="00945A57" w:rsidP="00945A57">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56" w:type="dxa"/>
          </w:tcPr>
          <w:p w:rsidR="00945A57" w:rsidRPr="001D0CA2" w:rsidRDefault="00945A57" w:rsidP="00945A57">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945A57" w:rsidRPr="00B138F3" w:rsidTr="00FF0B9A">
        <w:trPr>
          <w:trHeight w:val="404"/>
          <w:jc w:val="center"/>
        </w:trPr>
        <w:tc>
          <w:tcPr>
            <w:tcW w:w="1666" w:type="dxa"/>
          </w:tcPr>
          <w:p w:rsidR="00945A57" w:rsidRPr="00E55225" w:rsidRDefault="00945A57" w:rsidP="00945A57">
            <w:pPr>
              <w:pStyle w:val="aff"/>
              <w:numPr>
                <w:ilvl w:val="0"/>
                <w:numId w:val="36"/>
              </w:numPr>
              <w:rPr>
                <w:rFonts w:ascii="GHEA Grapalat" w:hAnsi="GHEA Grapalat"/>
                <w:i/>
                <w:sz w:val="16"/>
                <w:szCs w:val="16"/>
                <w:lang w:val="en-US"/>
              </w:rPr>
            </w:pPr>
          </w:p>
        </w:tc>
        <w:tc>
          <w:tcPr>
            <w:tcW w:w="1948" w:type="dxa"/>
          </w:tcPr>
          <w:p w:rsidR="00945A57" w:rsidRPr="00180A2F" w:rsidRDefault="00945A57" w:rsidP="00945A57">
            <w:r w:rsidRPr="00180A2F">
              <w:t>15551600</w:t>
            </w:r>
          </w:p>
        </w:tc>
        <w:tc>
          <w:tcPr>
            <w:tcW w:w="2163" w:type="dxa"/>
            <w:gridSpan w:val="2"/>
          </w:tcPr>
          <w:p w:rsidR="00945A57" w:rsidRPr="00180A2F" w:rsidRDefault="00945A57" w:rsidP="00945A57">
            <w:r w:rsidRPr="00180A2F">
              <w:t>Йогурт</w:t>
            </w:r>
          </w:p>
        </w:tc>
        <w:tc>
          <w:tcPr>
            <w:tcW w:w="911" w:type="dxa"/>
            <w:gridSpan w:val="2"/>
            <w:vAlign w:val="center"/>
          </w:tcPr>
          <w:p w:rsidR="00945A57" w:rsidRPr="00B138F3" w:rsidRDefault="00945A57" w:rsidP="00945A57">
            <w:pPr>
              <w:widowControl w:val="0"/>
              <w:jc w:val="center"/>
              <w:rPr>
                <w:rFonts w:ascii="GHEA Grapalat" w:hAnsi="GHEA Grapalat"/>
                <w:sz w:val="16"/>
                <w:szCs w:val="16"/>
              </w:rPr>
            </w:pPr>
          </w:p>
        </w:tc>
        <w:tc>
          <w:tcPr>
            <w:tcW w:w="949" w:type="dxa"/>
            <w:vAlign w:val="center"/>
          </w:tcPr>
          <w:p w:rsidR="00945A57" w:rsidRPr="00B138F3" w:rsidRDefault="00945A57" w:rsidP="00945A57">
            <w:pPr>
              <w:widowControl w:val="0"/>
              <w:jc w:val="center"/>
              <w:rPr>
                <w:rFonts w:ascii="GHEA Grapalat" w:hAnsi="GHEA Grapalat"/>
                <w:sz w:val="16"/>
                <w:szCs w:val="16"/>
              </w:rPr>
            </w:pPr>
          </w:p>
        </w:tc>
        <w:tc>
          <w:tcPr>
            <w:tcW w:w="662" w:type="dxa"/>
            <w:vAlign w:val="center"/>
          </w:tcPr>
          <w:p w:rsidR="00945A57" w:rsidRPr="00B138F3" w:rsidRDefault="00945A57" w:rsidP="00945A57">
            <w:pPr>
              <w:widowControl w:val="0"/>
              <w:jc w:val="center"/>
              <w:rPr>
                <w:rFonts w:ascii="GHEA Grapalat" w:hAnsi="GHEA Grapalat"/>
                <w:sz w:val="16"/>
                <w:szCs w:val="16"/>
              </w:rPr>
            </w:pPr>
          </w:p>
        </w:tc>
        <w:tc>
          <w:tcPr>
            <w:tcW w:w="810" w:type="dxa"/>
            <w:vAlign w:val="center"/>
          </w:tcPr>
          <w:p w:rsidR="00945A57" w:rsidRPr="00B138F3" w:rsidRDefault="00945A57" w:rsidP="00945A57">
            <w:pPr>
              <w:widowControl w:val="0"/>
              <w:jc w:val="center"/>
              <w:rPr>
                <w:rFonts w:ascii="GHEA Grapalat" w:hAnsi="GHEA Grapalat"/>
                <w:sz w:val="16"/>
                <w:szCs w:val="16"/>
              </w:rPr>
            </w:pPr>
          </w:p>
        </w:tc>
        <w:tc>
          <w:tcPr>
            <w:tcW w:w="523" w:type="dxa"/>
            <w:vAlign w:val="center"/>
          </w:tcPr>
          <w:p w:rsidR="00945A57" w:rsidRPr="00B138F3" w:rsidRDefault="00945A57" w:rsidP="00945A57">
            <w:pPr>
              <w:widowControl w:val="0"/>
              <w:jc w:val="center"/>
              <w:rPr>
                <w:rFonts w:ascii="GHEA Grapalat" w:hAnsi="GHEA Grapalat"/>
                <w:sz w:val="16"/>
                <w:szCs w:val="16"/>
              </w:rPr>
            </w:pPr>
          </w:p>
        </w:tc>
        <w:tc>
          <w:tcPr>
            <w:tcW w:w="603" w:type="dxa"/>
            <w:gridSpan w:val="2"/>
            <w:vAlign w:val="center"/>
          </w:tcPr>
          <w:p w:rsidR="00945A57" w:rsidRPr="00B138F3" w:rsidRDefault="00945A57" w:rsidP="00945A57">
            <w:pPr>
              <w:widowControl w:val="0"/>
              <w:jc w:val="center"/>
              <w:rPr>
                <w:rFonts w:ascii="GHEA Grapalat" w:hAnsi="GHEA Grapalat"/>
                <w:sz w:val="16"/>
                <w:szCs w:val="16"/>
              </w:rPr>
            </w:pPr>
          </w:p>
        </w:tc>
        <w:tc>
          <w:tcPr>
            <w:tcW w:w="675" w:type="dxa"/>
          </w:tcPr>
          <w:p w:rsidR="00945A57" w:rsidRPr="001D0CA2" w:rsidRDefault="00945A57" w:rsidP="00945A57">
            <w:pPr>
              <w:jc w:val="center"/>
              <w:rPr>
                <w:rFonts w:ascii="GHEA Grapalat" w:hAnsi="GHEA Grapalat"/>
                <w:sz w:val="16"/>
                <w:szCs w:val="16"/>
                <w:lang w:val="pt-BR"/>
              </w:rPr>
            </w:pPr>
          </w:p>
        </w:tc>
        <w:tc>
          <w:tcPr>
            <w:tcW w:w="789" w:type="dxa"/>
          </w:tcPr>
          <w:p w:rsidR="00945A57" w:rsidRPr="001D0CA2" w:rsidRDefault="00945A57" w:rsidP="00945A57">
            <w:pPr>
              <w:jc w:val="center"/>
              <w:rPr>
                <w:rFonts w:ascii="GHEA Grapalat" w:hAnsi="GHEA Grapalat"/>
                <w:sz w:val="16"/>
                <w:szCs w:val="16"/>
                <w:lang w:val="pt-BR"/>
              </w:rPr>
            </w:pPr>
          </w:p>
        </w:tc>
        <w:tc>
          <w:tcPr>
            <w:tcW w:w="864" w:type="dxa"/>
          </w:tcPr>
          <w:p w:rsidR="00945A57" w:rsidRPr="001D0CA2" w:rsidRDefault="00945A57" w:rsidP="00945A57">
            <w:pPr>
              <w:jc w:val="center"/>
              <w:rPr>
                <w:rFonts w:ascii="GHEA Grapalat" w:hAnsi="GHEA Grapalat"/>
                <w:sz w:val="16"/>
                <w:szCs w:val="16"/>
                <w:lang w:val="pt-BR"/>
              </w:rPr>
            </w:pPr>
            <w:r>
              <w:rPr>
                <w:rFonts w:ascii="GHEA Grapalat" w:hAnsi="GHEA Grapalat"/>
                <w:sz w:val="16"/>
                <w:szCs w:val="16"/>
              </w:rPr>
              <w:t>6</w:t>
            </w:r>
            <w:r>
              <w:rPr>
                <w:rFonts w:ascii="GHEA Grapalat" w:hAnsi="GHEA Grapalat"/>
                <w:sz w:val="16"/>
                <w:szCs w:val="16"/>
                <w:lang w:val="pt-BR"/>
              </w:rPr>
              <w:t>0</w:t>
            </w:r>
            <w:r w:rsidRPr="001D0CA2">
              <w:rPr>
                <w:rFonts w:ascii="GHEA Grapalat" w:hAnsi="GHEA Grapalat"/>
                <w:sz w:val="16"/>
                <w:szCs w:val="16"/>
                <w:lang w:val="pt-BR"/>
              </w:rPr>
              <w:t>%</w:t>
            </w:r>
          </w:p>
        </w:tc>
        <w:tc>
          <w:tcPr>
            <w:tcW w:w="835" w:type="dxa"/>
          </w:tcPr>
          <w:p w:rsidR="00945A57" w:rsidRPr="001D0CA2" w:rsidRDefault="00945A57" w:rsidP="00945A57">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913" w:type="dxa"/>
          </w:tcPr>
          <w:p w:rsidR="00945A57" w:rsidRPr="001D0CA2" w:rsidRDefault="00945A57" w:rsidP="00945A57">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838" w:type="dxa"/>
          </w:tcPr>
          <w:p w:rsidR="00945A57" w:rsidRPr="001D0CA2" w:rsidRDefault="00945A57" w:rsidP="00945A57">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56" w:type="dxa"/>
          </w:tcPr>
          <w:p w:rsidR="00945A57" w:rsidRPr="001D0CA2" w:rsidRDefault="00945A57" w:rsidP="00945A57">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945A57" w:rsidRPr="00B138F3" w:rsidTr="00FF0B9A">
        <w:trPr>
          <w:trHeight w:val="404"/>
          <w:jc w:val="center"/>
        </w:trPr>
        <w:tc>
          <w:tcPr>
            <w:tcW w:w="1666" w:type="dxa"/>
          </w:tcPr>
          <w:p w:rsidR="00945A57" w:rsidRPr="00E55225" w:rsidRDefault="00945A57" w:rsidP="00945A57">
            <w:pPr>
              <w:pStyle w:val="aff"/>
              <w:numPr>
                <w:ilvl w:val="0"/>
                <w:numId w:val="36"/>
              </w:numPr>
              <w:rPr>
                <w:rFonts w:ascii="GHEA Grapalat" w:hAnsi="GHEA Grapalat"/>
                <w:i/>
                <w:sz w:val="16"/>
                <w:szCs w:val="16"/>
                <w:lang w:val="en-US"/>
              </w:rPr>
            </w:pPr>
          </w:p>
        </w:tc>
        <w:tc>
          <w:tcPr>
            <w:tcW w:w="1948" w:type="dxa"/>
          </w:tcPr>
          <w:p w:rsidR="00945A57" w:rsidRPr="00180A2F" w:rsidRDefault="00945A57" w:rsidP="00945A57">
            <w:r w:rsidRPr="00180A2F">
              <w:t>15511100</w:t>
            </w:r>
          </w:p>
        </w:tc>
        <w:tc>
          <w:tcPr>
            <w:tcW w:w="2163" w:type="dxa"/>
            <w:gridSpan w:val="2"/>
          </w:tcPr>
          <w:p w:rsidR="00945A57" w:rsidRPr="00180A2F" w:rsidRDefault="00945A57" w:rsidP="00945A57">
            <w:r w:rsidRPr="00180A2F">
              <w:t xml:space="preserve"> Молоко пастеризованное</w:t>
            </w:r>
          </w:p>
        </w:tc>
        <w:tc>
          <w:tcPr>
            <w:tcW w:w="911" w:type="dxa"/>
            <w:gridSpan w:val="2"/>
            <w:vAlign w:val="center"/>
          </w:tcPr>
          <w:p w:rsidR="00945A57" w:rsidRPr="00B138F3" w:rsidRDefault="00945A57" w:rsidP="00945A57">
            <w:pPr>
              <w:widowControl w:val="0"/>
              <w:jc w:val="center"/>
              <w:rPr>
                <w:rFonts w:ascii="GHEA Grapalat" w:hAnsi="GHEA Grapalat"/>
                <w:sz w:val="16"/>
                <w:szCs w:val="16"/>
              </w:rPr>
            </w:pPr>
          </w:p>
        </w:tc>
        <w:tc>
          <w:tcPr>
            <w:tcW w:w="949" w:type="dxa"/>
            <w:vAlign w:val="center"/>
          </w:tcPr>
          <w:p w:rsidR="00945A57" w:rsidRPr="00B138F3" w:rsidRDefault="00945A57" w:rsidP="00945A57">
            <w:pPr>
              <w:widowControl w:val="0"/>
              <w:jc w:val="center"/>
              <w:rPr>
                <w:rFonts w:ascii="GHEA Grapalat" w:hAnsi="GHEA Grapalat"/>
                <w:sz w:val="16"/>
                <w:szCs w:val="16"/>
              </w:rPr>
            </w:pPr>
          </w:p>
        </w:tc>
        <w:tc>
          <w:tcPr>
            <w:tcW w:w="662" w:type="dxa"/>
            <w:vAlign w:val="center"/>
          </w:tcPr>
          <w:p w:rsidR="00945A57" w:rsidRPr="00B138F3" w:rsidRDefault="00945A57" w:rsidP="00945A57">
            <w:pPr>
              <w:widowControl w:val="0"/>
              <w:jc w:val="center"/>
              <w:rPr>
                <w:rFonts w:ascii="GHEA Grapalat" w:hAnsi="GHEA Grapalat"/>
                <w:sz w:val="16"/>
                <w:szCs w:val="16"/>
              </w:rPr>
            </w:pPr>
          </w:p>
        </w:tc>
        <w:tc>
          <w:tcPr>
            <w:tcW w:w="810" w:type="dxa"/>
            <w:vAlign w:val="center"/>
          </w:tcPr>
          <w:p w:rsidR="00945A57" w:rsidRPr="00B138F3" w:rsidRDefault="00945A57" w:rsidP="00945A57">
            <w:pPr>
              <w:widowControl w:val="0"/>
              <w:jc w:val="center"/>
              <w:rPr>
                <w:rFonts w:ascii="GHEA Grapalat" w:hAnsi="GHEA Grapalat"/>
                <w:sz w:val="16"/>
                <w:szCs w:val="16"/>
              </w:rPr>
            </w:pPr>
          </w:p>
        </w:tc>
        <w:tc>
          <w:tcPr>
            <w:tcW w:w="523" w:type="dxa"/>
            <w:vAlign w:val="center"/>
          </w:tcPr>
          <w:p w:rsidR="00945A57" w:rsidRPr="00B138F3" w:rsidRDefault="00945A57" w:rsidP="00945A57">
            <w:pPr>
              <w:widowControl w:val="0"/>
              <w:jc w:val="center"/>
              <w:rPr>
                <w:rFonts w:ascii="GHEA Grapalat" w:hAnsi="GHEA Grapalat"/>
                <w:sz w:val="16"/>
                <w:szCs w:val="16"/>
              </w:rPr>
            </w:pPr>
          </w:p>
        </w:tc>
        <w:tc>
          <w:tcPr>
            <w:tcW w:w="603" w:type="dxa"/>
            <w:gridSpan w:val="2"/>
            <w:vAlign w:val="center"/>
          </w:tcPr>
          <w:p w:rsidR="00945A57" w:rsidRPr="00B138F3" w:rsidRDefault="00945A57" w:rsidP="00945A57">
            <w:pPr>
              <w:widowControl w:val="0"/>
              <w:jc w:val="center"/>
              <w:rPr>
                <w:rFonts w:ascii="GHEA Grapalat" w:hAnsi="GHEA Grapalat"/>
                <w:sz w:val="16"/>
                <w:szCs w:val="16"/>
              </w:rPr>
            </w:pPr>
          </w:p>
        </w:tc>
        <w:tc>
          <w:tcPr>
            <w:tcW w:w="675" w:type="dxa"/>
          </w:tcPr>
          <w:p w:rsidR="00945A57" w:rsidRPr="001D0CA2" w:rsidRDefault="00945A57" w:rsidP="00945A57">
            <w:pPr>
              <w:jc w:val="center"/>
              <w:rPr>
                <w:rFonts w:ascii="GHEA Grapalat" w:hAnsi="GHEA Grapalat"/>
                <w:sz w:val="16"/>
                <w:szCs w:val="16"/>
                <w:lang w:val="pt-BR"/>
              </w:rPr>
            </w:pPr>
          </w:p>
        </w:tc>
        <w:tc>
          <w:tcPr>
            <w:tcW w:w="789" w:type="dxa"/>
          </w:tcPr>
          <w:p w:rsidR="00945A57" w:rsidRPr="001D0CA2" w:rsidRDefault="00945A57" w:rsidP="00945A57">
            <w:pPr>
              <w:jc w:val="center"/>
              <w:rPr>
                <w:rFonts w:ascii="GHEA Grapalat" w:hAnsi="GHEA Grapalat"/>
                <w:sz w:val="16"/>
                <w:szCs w:val="16"/>
                <w:lang w:val="pt-BR"/>
              </w:rPr>
            </w:pPr>
          </w:p>
        </w:tc>
        <w:tc>
          <w:tcPr>
            <w:tcW w:w="864" w:type="dxa"/>
          </w:tcPr>
          <w:p w:rsidR="00945A57" w:rsidRPr="001D0CA2" w:rsidRDefault="00945A57" w:rsidP="00945A57">
            <w:pPr>
              <w:jc w:val="center"/>
              <w:rPr>
                <w:rFonts w:ascii="GHEA Grapalat" w:hAnsi="GHEA Grapalat"/>
                <w:sz w:val="16"/>
                <w:szCs w:val="16"/>
                <w:lang w:val="pt-BR"/>
              </w:rPr>
            </w:pPr>
            <w:r>
              <w:rPr>
                <w:rFonts w:ascii="GHEA Grapalat" w:hAnsi="GHEA Grapalat"/>
                <w:sz w:val="16"/>
                <w:szCs w:val="16"/>
              </w:rPr>
              <w:t>6</w:t>
            </w:r>
            <w:r>
              <w:rPr>
                <w:rFonts w:ascii="GHEA Grapalat" w:hAnsi="GHEA Grapalat"/>
                <w:sz w:val="16"/>
                <w:szCs w:val="16"/>
                <w:lang w:val="pt-BR"/>
              </w:rPr>
              <w:t>0</w:t>
            </w:r>
            <w:r w:rsidRPr="001D0CA2">
              <w:rPr>
                <w:rFonts w:ascii="GHEA Grapalat" w:hAnsi="GHEA Grapalat"/>
                <w:sz w:val="16"/>
                <w:szCs w:val="16"/>
                <w:lang w:val="pt-BR"/>
              </w:rPr>
              <w:t>%</w:t>
            </w:r>
          </w:p>
        </w:tc>
        <w:tc>
          <w:tcPr>
            <w:tcW w:w="835" w:type="dxa"/>
          </w:tcPr>
          <w:p w:rsidR="00945A57" w:rsidRPr="001D0CA2" w:rsidRDefault="00945A57" w:rsidP="00945A57">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913" w:type="dxa"/>
          </w:tcPr>
          <w:p w:rsidR="00945A57" w:rsidRPr="001D0CA2" w:rsidRDefault="00945A57" w:rsidP="00945A57">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838" w:type="dxa"/>
          </w:tcPr>
          <w:p w:rsidR="00945A57" w:rsidRPr="001D0CA2" w:rsidRDefault="00945A57" w:rsidP="00945A57">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56" w:type="dxa"/>
          </w:tcPr>
          <w:p w:rsidR="00945A57" w:rsidRPr="001D0CA2" w:rsidRDefault="00945A57" w:rsidP="00945A57">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945A57" w:rsidRPr="00B138F3" w:rsidTr="00FF0B9A">
        <w:trPr>
          <w:trHeight w:val="404"/>
          <w:jc w:val="center"/>
        </w:trPr>
        <w:tc>
          <w:tcPr>
            <w:tcW w:w="1666" w:type="dxa"/>
          </w:tcPr>
          <w:p w:rsidR="00945A57" w:rsidRPr="00E55225" w:rsidRDefault="00945A57" w:rsidP="00945A57">
            <w:pPr>
              <w:pStyle w:val="aff"/>
              <w:numPr>
                <w:ilvl w:val="0"/>
                <w:numId w:val="36"/>
              </w:numPr>
              <w:rPr>
                <w:rFonts w:ascii="GHEA Grapalat" w:hAnsi="GHEA Grapalat"/>
                <w:i/>
                <w:sz w:val="16"/>
                <w:szCs w:val="16"/>
                <w:lang w:val="en-US"/>
              </w:rPr>
            </w:pPr>
          </w:p>
        </w:tc>
        <w:tc>
          <w:tcPr>
            <w:tcW w:w="1948" w:type="dxa"/>
          </w:tcPr>
          <w:p w:rsidR="00945A57" w:rsidRPr="00180A2F" w:rsidRDefault="00945A57" w:rsidP="00945A57">
            <w:r w:rsidRPr="00180A2F">
              <w:t>15311100</w:t>
            </w:r>
          </w:p>
        </w:tc>
        <w:tc>
          <w:tcPr>
            <w:tcW w:w="2163" w:type="dxa"/>
            <w:gridSpan w:val="2"/>
          </w:tcPr>
          <w:p w:rsidR="00945A57" w:rsidRPr="00180A2F" w:rsidRDefault="00945A57" w:rsidP="00945A57">
            <w:r w:rsidRPr="00180A2F">
              <w:t>Картофель</w:t>
            </w:r>
          </w:p>
        </w:tc>
        <w:tc>
          <w:tcPr>
            <w:tcW w:w="911" w:type="dxa"/>
            <w:gridSpan w:val="2"/>
            <w:vAlign w:val="center"/>
          </w:tcPr>
          <w:p w:rsidR="00945A57" w:rsidRPr="00B138F3" w:rsidRDefault="00945A57" w:rsidP="00945A57">
            <w:pPr>
              <w:widowControl w:val="0"/>
              <w:jc w:val="center"/>
              <w:rPr>
                <w:rFonts w:ascii="GHEA Grapalat" w:hAnsi="GHEA Grapalat"/>
                <w:sz w:val="16"/>
                <w:szCs w:val="16"/>
              </w:rPr>
            </w:pPr>
          </w:p>
        </w:tc>
        <w:tc>
          <w:tcPr>
            <w:tcW w:w="949" w:type="dxa"/>
            <w:vAlign w:val="center"/>
          </w:tcPr>
          <w:p w:rsidR="00945A57" w:rsidRPr="00B138F3" w:rsidRDefault="00945A57" w:rsidP="00945A57">
            <w:pPr>
              <w:widowControl w:val="0"/>
              <w:jc w:val="center"/>
              <w:rPr>
                <w:rFonts w:ascii="GHEA Grapalat" w:hAnsi="GHEA Grapalat"/>
                <w:sz w:val="16"/>
                <w:szCs w:val="16"/>
              </w:rPr>
            </w:pPr>
          </w:p>
        </w:tc>
        <w:tc>
          <w:tcPr>
            <w:tcW w:w="662" w:type="dxa"/>
            <w:vAlign w:val="center"/>
          </w:tcPr>
          <w:p w:rsidR="00945A57" w:rsidRPr="00B138F3" w:rsidRDefault="00945A57" w:rsidP="00945A57">
            <w:pPr>
              <w:widowControl w:val="0"/>
              <w:jc w:val="center"/>
              <w:rPr>
                <w:rFonts w:ascii="GHEA Grapalat" w:hAnsi="GHEA Grapalat"/>
                <w:sz w:val="16"/>
                <w:szCs w:val="16"/>
              </w:rPr>
            </w:pPr>
          </w:p>
        </w:tc>
        <w:tc>
          <w:tcPr>
            <w:tcW w:w="810" w:type="dxa"/>
            <w:vAlign w:val="center"/>
          </w:tcPr>
          <w:p w:rsidR="00945A57" w:rsidRPr="00B138F3" w:rsidRDefault="00945A57" w:rsidP="00945A57">
            <w:pPr>
              <w:widowControl w:val="0"/>
              <w:jc w:val="center"/>
              <w:rPr>
                <w:rFonts w:ascii="GHEA Grapalat" w:hAnsi="GHEA Grapalat"/>
                <w:sz w:val="16"/>
                <w:szCs w:val="16"/>
              </w:rPr>
            </w:pPr>
          </w:p>
        </w:tc>
        <w:tc>
          <w:tcPr>
            <w:tcW w:w="523" w:type="dxa"/>
            <w:vAlign w:val="center"/>
          </w:tcPr>
          <w:p w:rsidR="00945A57" w:rsidRPr="00B138F3" w:rsidRDefault="00945A57" w:rsidP="00945A57">
            <w:pPr>
              <w:widowControl w:val="0"/>
              <w:jc w:val="center"/>
              <w:rPr>
                <w:rFonts w:ascii="GHEA Grapalat" w:hAnsi="GHEA Grapalat"/>
                <w:sz w:val="16"/>
                <w:szCs w:val="16"/>
              </w:rPr>
            </w:pPr>
          </w:p>
        </w:tc>
        <w:tc>
          <w:tcPr>
            <w:tcW w:w="603" w:type="dxa"/>
            <w:gridSpan w:val="2"/>
            <w:vAlign w:val="center"/>
          </w:tcPr>
          <w:p w:rsidR="00945A57" w:rsidRPr="00B138F3" w:rsidRDefault="00945A57" w:rsidP="00945A57">
            <w:pPr>
              <w:widowControl w:val="0"/>
              <w:jc w:val="center"/>
              <w:rPr>
                <w:rFonts w:ascii="GHEA Grapalat" w:hAnsi="GHEA Grapalat"/>
                <w:sz w:val="16"/>
                <w:szCs w:val="16"/>
              </w:rPr>
            </w:pPr>
          </w:p>
        </w:tc>
        <w:tc>
          <w:tcPr>
            <w:tcW w:w="675" w:type="dxa"/>
          </w:tcPr>
          <w:p w:rsidR="00945A57" w:rsidRDefault="00945A57" w:rsidP="00945A57">
            <w:pPr>
              <w:jc w:val="center"/>
              <w:rPr>
                <w:rFonts w:ascii="GHEA Grapalat" w:hAnsi="GHEA Grapalat"/>
                <w:sz w:val="16"/>
                <w:szCs w:val="16"/>
              </w:rPr>
            </w:pPr>
          </w:p>
        </w:tc>
        <w:tc>
          <w:tcPr>
            <w:tcW w:w="789" w:type="dxa"/>
          </w:tcPr>
          <w:p w:rsidR="00945A57" w:rsidRPr="001D0CA2" w:rsidRDefault="00945A57" w:rsidP="00945A57">
            <w:pPr>
              <w:jc w:val="center"/>
              <w:rPr>
                <w:rFonts w:ascii="GHEA Grapalat" w:hAnsi="GHEA Grapalat"/>
                <w:sz w:val="16"/>
                <w:szCs w:val="16"/>
                <w:lang w:val="pt-BR"/>
              </w:rPr>
            </w:pPr>
          </w:p>
        </w:tc>
        <w:tc>
          <w:tcPr>
            <w:tcW w:w="864" w:type="dxa"/>
          </w:tcPr>
          <w:p w:rsidR="00945A57" w:rsidRPr="001D0CA2" w:rsidRDefault="00945A57" w:rsidP="00945A57">
            <w:pPr>
              <w:jc w:val="center"/>
              <w:rPr>
                <w:rFonts w:ascii="GHEA Grapalat" w:hAnsi="GHEA Grapalat"/>
                <w:sz w:val="16"/>
                <w:szCs w:val="16"/>
                <w:lang w:val="pt-BR"/>
              </w:rPr>
            </w:pPr>
            <w:r>
              <w:rPr>
                <w:rFonts w:ascii="GHEA Grapalat" w:hAnsi="GHEA Grapalat"/>
                <w:sz w:val="16"/>
                <w:szCs w:val="16"/>
              </w:rPr>
              <w:t>6</w:t>
            </w:r>
            <w:r>
              <w:rPr>
                <w:rFonts w:ascii="GHEA Grapalat" w:hAnsi="GHEA Grapalat"/>
                <w:sz w:val="16"/>
                <w:szCs w:val="16"/>
                <w:lang w:val="pt-BR"/>
              </w:rPr>
              <w:t>0</w:t>
            </w:r>
            <w:r w:rsidRPr="001D0CA2">
              <w:rPr>
                <w:rFonts w:ascii="GHEA Grapalat" w:hAnsi="GHEA Grapalat"/>
                <w:sz w:val="16"/>
                <w:szCs w:val="16"/>
                <w:lang w:val="pt-BR"/>
              </w:rPr>
              <w:t>%</w:t>
            </w:r>
          </w:p>
        </w:tc>
        <w:tc>
          <w:tcPr>
            <w:tcW w:w="835" w:type="dxa"/>
          </w:tcPr>
          <w:p w:rsidR="00945A57" w:rsidRPr="001D0CA2" w:rsidRDefault="00945A57" w:rsidP="00945A57">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913" w:type="dxa"/>
          </w:tcPr>
          <w:p w:rsidR="00945A57" w:rsidRPr="001D0CA2" w:rsidRDefault="00945A57" w:rsidP="00945A57">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838" w:type="dxa"/>
          </w:tcPr>
          <w:p w:rsidR="00945A57" w:rsidRPr="001D0CA2" w:rsidRDefault="00945A57" w:rsidP="00945A57">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56" w:type="dxa"/>
          </w:tcPr>
          <w:p w:rsidR="00945A57" w:rsidRPr="001D0CA2" w:rsidRDefault="00945A57" w:rsidP="00945A57">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945A57" w:rsidRPr="00B138F3" w:rsidTr="00FF0B9A">
        <w:trPr>
          <w:trHeight w:val="404"/>
          <w:jc w:val="center"/>
        </w:trPr>
        <w:tc>
          <w:tcPr>
            <w:tcW w:w="1666" w:type="dxa"/>
          </w:tcPr>
          <w:p w:rsidR="00945A57" w:rsidRPr="00E55225" w:rsidRDefault="00945A57" w:rsidP="00945A57">
            <w:pPr>
              <w:pStyle w:val="aff"/>
              <w:numPr>
                <w:ilvl w:val="0"/>
                <w:numId w:val="36"/>
              </w:numPr>
              <w:rPr>
                <w:rFonts w:ascii="GHEA Grapalat" w:hAnsi="GHEA Grapalat"/>
                <w:i/>
                <w:sz w:val="16"/>
                <w:szCs w:val="16"/>
                <w:lang w:val="en-US"/>
              </w:rPr>
            </w:pPr>
          </w:p>
        </w:tc>
        <w:tc>
          <w:tcPr>
            <w:tcW w:w="1948" w:type="dxa"/>
          </w:tcPr>
          <w:p w:rsidR="00945A57" w:rsidRPr="00180A2F" w:rsidRDefault="00945A57" w:rsidP="00945A57">
            <w:r w:rsidRPr="00180A2F">
              <w:t>15831000</w:t>
            </w:r>
          </w:p>
        </w:tc>
        <w:tc>
          <w:tcPr>
            <w:tcW w:w="2163" w:type="dxa"/>
            <w:gridSpan w:val="2"/>
          </w:tcPr>
          <w:p w:rsidR="00945A57" w:rsidRPr="00180A2F" w:rsidRDefault="00945A57" w:rsidP="00945A57">
            <w:r w:rsidRPr="00180A2F">
              <w:t>Сахар</w:t>
            </w:r>
          </w:p>
        </w:tc>
        <w:tc>
          <w:tcPr>
            <w:tcW w:w="911" w:type="dxa"/>
            <w:gridSpan w:val="2"/>
            <w:vAlign w:val="center"/>
          </w:tcPr>
          <w:p w:rsidR="00945A57" w:rsidRPr="00B138F3" w:rsidRDefault="00945A57" w:rsidP="00945A57">
            <w:pPr>
              <w:widowControl w:val="0"/>
              <w:jc w:val="center"/>
              <w:rPr>
                <w:rFonts w:ascii="GHEA Grapalat" w:hAnsi="GHEA Grapalat"/>
                <w:sz w:val="16"/>
                <w:szCs w:val="16"/>
              </w:rPr>
            </w:pPr>
          </w:p>
        </w:tc>
        <w:tc>
          <w:tcPr>
            <w:tcW w:w="949" w:type="dxa"/>
            <w:vAlign w:val="center"/>
          </w:tcPr>
          <w:p w:rsidR="00945A57" w:rsidRPr="00B138F3" w:rsidRDefault="00945A57" w:rsidP="00945A57">
            <w:pPr>
              <w:widowControl w:val="0"/>
              <w:jc w:val="center"/>
              <w:rPr>
                <w:rFonts w:ascii="GHEA Grapalat" w:hAnsi="GHEA Grapalat"/>
                <w:sz w:val="16"/>
                <w:szCs w:val="16"/>
              </w:rPr>
            </w:pPr>
          </w:p>
        </w:tc>
        <w:tc>
          <w:tcPr>
            <w:tcW w:w="662" w:type="dxa"/>
            <w:vAlign w:val="center"/>
          </w:tcPr>
          <w:p w:rsidR="00945A57" w:rsidRPr="00B138F3" w:rsidRDefault="00945A57" w:rsidP="00945A57">
            <w:pPr>
              <w:widowControl w:val="0"/>
              <w:jc w:val="center"/>
              <w:rPr>
                <w:rFonts w:ascii="GHEA Grapalat" w:hAnsi="GHEA Grapalat"/>
                <w:sz w:val="16"/>
                <w:szCs w:val="16"/>
              </w:rPr>
            </w:pPr>
          </w:p>
        </w:tc>
        <w:tc>
          <w:tcPr>
            <w:tcW w:w="810" w:type="dxa"/>
            <w:vAlign w:val="center"/>
          </w:tcPr>
          <w:p w:rsidR="00945A57" w:rsidRPr="00B138F3" w:rsidRDefault="00945A57" w:rsidP="00945A57">
            <w:pPr>
              <w:widowControl w:val="0"/>
              <w:jc w:val="center"/>
              <w:rPr>
                <w:rFonts w:ascii="GHEA Grapalat" w:hAnsi="GHEA Grapalat"/>
                <w:sz w:val="16"/>
                <w:szCs w:val="16"/>
              </w:rPr>
            </w:pPr>
          </w:p>
        </w:tc>
        <w:tc>
          <w:tcPr>
            <w:tcW w:w="523" w:type="dxa"/>
            <w:vAlign w:val="center"/>
          </w:tcPr>
          <w:p w:rsidR="00945A57" w:rsidRPr="00B138F3" w:rsidRDefault="00945A57" w:rsidP="00945A57">
            <w:pPr>
              <w:widowControl w:val="0"/>
              <w:jc w:val="center"/>
              <w:rPr>
                <w:rFonts w:ascii="GHEA Grapalat" w:hAnsi="GHEA Grapalat"/>
                <w:sz w:val="16"/>
                <w:szCs w:val="16"/>
              </w:rPr>
            </w:pPr>
          </w:p>
        </w:tc>
        <w:tc>
          <w:tcPr>
            <w:tcW w:w="603" w:type="dxa"/>
            <w:gridSpan w:val="2"/>
            <w:vAlign w:val="center"/>
          </w:tcPr>
          <w:p w:rsidR="00945A57" w:rsidRPr="00B138F3" w:rsidRDefault="00945A57" w:rsidP="00945A57">
            <w:pPr>
              <w:widowControl w:val="0"/>
              <w:jc w:val="center"/>
              <w:rPr>
                <w:rFonts w:ascii="GHEA Grapalat" w:hAnsi="GHEA Grapalat"/>
                <w:sz w:val="16"/>
                <w:szCs w:val="16"/>
              </w:rPr>
            </w:pPr>
          </w:p>
        </w:tc>
        <w:tc>
          <w:tcPr>
            <w:tcW w:w="675" w:type="dxa"/>
          </w:tcPr>
          <w:p w:rsidR="00945A57" w:rsidRDefault="00945A57" w:rsidP="00945A57">
            <w:pPr>
              <w:jc w:val="center"/>
              <w:rPr>
                <w:rFonts w:ascii="GHEA Grapalat" w:hAnsi="GHEA Grapalat"/>
                <w:sz w:val="16"/>
                <w:szCs w:val="16"/>
              </w:rPr>
            </w:pPr>
          </w:p>
        </w:tc>
        <w:tc>
          <w:tcPr>
            <w:tcW w:w="789" w:type="dxa"/>
          </w:tcPr>
          <w:p w:rsidR="00945A57" w:rsidRPr="001D0CA2" w:rsidRDefault="00945A57" w:rsidP="00945A57">
            <w:pPr>
              <w:jc w:val="center"/>
              <w:rPr>
                <w:rFonts w:ascii="GHEA Grapalat" w:hAnsi="GHEA Grapalat"/>
                <w:sz w:val="16"/>
                <w:szCs w:val="16"/>
                <w:lang w:val="pt-BR"/>
              </w:rPr>
            </w:pPr>
          </w:p>
        </w:tc>
        <w:tc>
          <w:tcPr>
            <w:tcW w:w="864" w:type="dxa"/>
          </w:tcPr>
          <w:p w:rsidR="00945A57" w:rsidRPr="001D0CA2" w:rsidRDefault="00945A57" w:rsidP="00945A57">
            <w:pPr>
              <w:jc w:val="center"/>
              <w:rPr>
                <w:rFonts w:ascii="GHEA Grapalat" w:hAnsi="GHEA Grapalat"/>
                <w:sz w:val="16"/>
                <w:szCs w:val="16"/>
                <w:lang w:val="pt-BR"/>
              </w:rPr>
            </w:pPr>
            <w:r>
              <w:rPr>
                <w:rFonts w:ascii="GHEA Grapalat" w:hAnsi="GHEA Grapalat"/>
                <w:sz w:val="16"/>
                <w:szCs w:val="16"/>
              </w:rPr>
              <w:t>6</w:t>
            </w:r>
            <w:r>
              <w:rPr>
                <w:rFonts w:ascii="GHEA Grapalat" w:hAnsi="GHEA Grapalat"/>
                <w:sz w:val="16"/>
                <w:szCs w:val="16"/>
                <w:lang w:val="pt-BR"/>
              </w:rPr>
              <w:t>0</w:t>
            </w:r>
            <w:r w:rsidRPr="001D0CA2">
              <w:rPr>
                <w:rFonts w:ascii="GHEA Grapalat" w:hAnsi="GHEA Grapalat"/>
                <w:sz w:val="16"/>
                <w:szCs w:val="16"/>
                <w:lang w:val="pt-BR"/>
              </w:rPr>
              <w:t>%</w:t>
            </w:r>
          </w:p>
        </w:tc>
        <w:tc>
          <w:tcPr>
            <w:tcW w:w="835" w:type="dxa"/>
          </w:tcPr>
          <w:p w:rsidR="00945A57" w:rsidRPr="001D0CA2" w:rsidRDefault="00945A57" w:rsidP="00945A57">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913" w:type="dxa"/>
          </w:tcPr>
          <w:p w:rsidR="00945A57" w:rsidRPr="001D0CA2" w:rsidRDefault="00945A57" w:rsidP="00945A57">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838" w:type="dxa"/>
          </w:tcPr>
          <w:p w:rsidR="00945A57" w:rsidRPr="001D0CA2" w:rsidRDefault="00945A57" w:rsidP="00945A57">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56" w:type="dxa"/>
          </w:tcPr>
          <w:p w:rsidR="00945A57" w:rsidRPr="001D0CA2" w:rsidRDefault="00945A57" w:rsidP="00945A57">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945A57" w:rsidRPr="00B138F3" w:rsidTr="00FF0B9A">
        <w:trPr>
          <w:trHeight w:val="404"/>
          <w:jc w:val="center"/>
        </w:trPr>
        <w:tc>
          <w:tcPr>
            <w:tcW w:w="1666" w:type="dxa"/>
          </w:tcPr>
          <w:p w:rsidR="00945A57" w:rsidRPr="00E55225" w:rsidRDefault="00945A57" w:rsidP="00945A57">
            <w:pPr>
              <w:pStyle w:val="aff"/>
              <w:numPr>
                <w:ilvl w:val="0"/>
                <w:numId w:val="36"/>
              </w:numPr>
              <w:rPr>
                <w:rFonts w:ascii="GHEA Grapalat" w:hAnsi="GHEA Grapalat"/>
                <w:i/>
                <w:sz w:val="16"/>
                <w:szCs w:val="16"/>
                <w:lang w:val="en-US"/>
              </w:rPr>
            </w:pPr>
          </w:p>
        </w:tc>
        <w:tc>
          <w:tcPr>
            <w:tcW w:w="1948" w:type="dxa"/>
          </w:tcPr>
          <w:p w:rsidR="00945A57" w:rsidRPr="00180A2F" w:rsidRDefault="00945A57" w:rsidP="00945A57">
            <w:r w:rsidRPr="00180A2F">
              <w:t>15421100</w:t>
            </w:r>
          </w:p>
        </w:tc>
        <w:tc>
          <w:tcPr>
            <w:tcW w:w="2163" w:type="dxa"/>
            <w:gridSpan w:val="2"/>
          </w:tcPr>
          <w:p w:rsidR="00945A57" w:rsidRPr="00180A2F" w:rsidRDefault="00945A57" w:rsidP="00945A57">
            <w:r w:rsidRPr="00180A2F">
              <w:t>Яйца класса 01</w:t>
            </w:r>
          </w:p>
        </w:tc>
        <w:tc>
          <w:tcPr>
            <w:tcW w:w="911" w:type="dxa"/>
            <w:gridSpan w:val="2"/>
            <w:vAlign w:val="center"/>
          </w:tcPr>
          <w:p w:rsidR="00945A57" w:rsidRPr="00B138F3" w:rsidRDefault="00945A57" w:rsidP="00945A57">
            <w:pPr>
              <w:widowControl w:val="0"/>
              <w:jc w:val="center"/>
              <w:rPr>
                <w:rFonts w:ascii="GHEA Grapalat" w:hAnsi="GHEA Grapalat"/>
                <w:sz w:val="16"/>
                <w:szCs w:val="16"/>
              </w:rPr>
            </w:pPr>
          </w:p>
        </w:tc>
        <w:tc>
          <w:tcPr>
            <w:tcW w:w="949" w:type="dxa"/>
            <w:vAlign w:val="center"/>
          </w:tcPr>
          <w:p w:rsidR="00945A57" w:rsidRPr="00B138F3" w:rsidRDefault="00945A57" w:rsidP="00945A57">
            <w:pPr>
              <w:widowControl w:val="0"/>
              <w:jc w:val="center"/>
              <w:rPr>
                <w:rFonts w:ascii="GHEA Grapalat" w:hAnsi="GHEA Grapalat"/>
                <w:sz w:val="16"/>
                <w:szCs w:val="16"/>
              </w:rPr>
            </w:pPr>
          </w:p>
        </w:tc>
        <w:tc>
          <w:tcPr>
            <w:tcW w:w="662" w:type="dxa"/>
            <w:vAlign w:val="center"/>
          </w:tcPr>
          <w:p w:rsidR="00945A57" w:rsidRPr="00B138F3" w:rsidRDefault="00945A57" w:rsidP="00945A57">
            <w:pPr>
              <w:widowControl w:val="0"/>
              <w:jc w:val="center"/>
              <w:rPr>
                <w:rFonts w:ascii="GHEA Grapalat" w:hAnsi="GHEA Grapalat"/>
                <w:sz w:val="16"/>
                <w:szCs w:val="16"/>
              </w:rPr>
            </w:pPr>
          </w:p>
        </w:tc>
        <w:tc>
          <w:tcPr>
            <w:tcW w:w="810" w:type="dxa"/>
            <w:vAlign w:val="center"/>
          </w:tcPr>
          <w:p w:rsidR="00945A57" w:rsidRPr="00B138F3" w:rsidRDefault="00945A57" w:rsidP="00945A57">
            <w:pPr>
              <w:widowControl w:val="0"/>
              <w:jc w:val="center"/>
              <w:rPr>
                <w:rFonts w:ascii="GHEA Grapalat" w:hAnsi="GHEA Grapalat"/>
                <w:sz w:val="16"/>
                <w:szCs w:val="16"/>
              </w:rPr>
            </w:pPr>
          </w:p>
        </w:tc>
        <w:tc>
          <w:tcPr>
            <w:tcW w:w="523" w:type="dxa"/>
            <w:vAlign w:val="center"/>
          </w:tcPr>
          <w:p w:rsidR="00945A57" w:rsidRPr="00B138F3" w:rsidRDefault="00945A57" w:rsidP="00945A57">
            <w:pPr>
              <w:widowControl w:val="0"/>
              <w:jc w:val="center"/>
              <w:rPr>
                <w:rFonts w:ascii="GHEA Grapalat" w:hAnsi="GHEA Grapalat"/>
                <w:sz w:val="16"/>
                <w:szCs w:val="16"/>
              </w:rPr>
            </w:pPr>
          </w:p>
        </w:tc>
        <w:tc>
          <w:tcPr>
            <w:tcW w:w="603" w:type="dxa"/>
            <w:gridSpan w:val="2"/>
            <w:vAlign w:val="center"/>
          </w:tcPr>
          <w:p w:rsidR="00945A57" w:rsidRPr="00B138F3" w:rsidRDefault="00945A57" w:rsidP="00945A57">
            <w:pPr>
              <w:widowControl w:val="0"/>
              <w:jc w:val="center"/>
              <w:rPr>
                <w:rFonts w:ascii="GHEA Grapalat" w:hAnsi="GHEA Grapalat"/>
                <w:sz w:val="16"/>
                <w:szCs w:val="16"/>
              </w:rPr>
            </w:pPr>
          </w:p>
        </w:tc>
        <w:tc>
          <w:tcPr>
            <w:tcW w:w="675" w:type="dxa"/>
          </w:tcPr>
          <w:p w:rsidR="00945A57" w:rsidRDefault="00945A57" w:rsidP="00945A57">
            <w:pPr>
              <w:jc w:val="center"/>
              <w:rPr>
                <w:rFonts w:ascii="GHEA Grapalat" w:hAnsi="GHEA Grapalat"/>
                <w:sz w:val="16"/>
                <w:szCs w:val="16"/>
              </w:rPr>
            </w:pPr>
          </w:p>
        </w:tc>
        <w:tc>
          <w:tcPr>
            <w:tcW w:w="789" w:type="dxa"/>
          </w:tcPr>
          <w:p w:rsidR="00945A57" w:rsidRPr="001D0CA2" w:rsidRDefault="00945A57" w:rsidP="00945A57">
            <w:pPr>
              <w:jc w:val="center"/>
              <w:rPr>
                <w:rFonts w:ascii="GHEA Grapalat" w:hAnsi="GHEA Grapalat"/>
                <w:sz w:val="16"/>
                <w:szCs w:val="16"/>
                <w:lang w:val="pt-BR"/>
              </w:rPr>
            </w:pPr>
          </w:p>
        </w:tc>
        <w:tc>
          <w:tcPr>
            <w:tcW w:w="864" w:type="dxa"/>
          </w:tcPr>
          <w:p w:rsidR="00945A57" w:rsidRPr="001D0CA2" w:rsidRDefault="00945A57" w:rsidP="00945A57">
            <w:pPr>
              <w:jc w:val="center"/>
              <w:rPr>
                <w:rFonts w:ascii="GHEA Grapalat" w:hAnsi="GHEA Grapalat"/>
                <w:sz w:val="16"/>
                <w:szCs w:val="16"/>
                <w:lang w:val="pt-BR"/>
              </w:rPr>
            </w:pPr>
            <w:r>
              <w:rPr>
                <w:rFonts w:ascii="GHEA Grapalat" w:hAnsi="GHEA Grapalat"/>
                <w:sz w:val="16"/>
                <w:szCs w:val="16"/>
              </w:rPr>
              <w:t>6</w:t>
            </w:r>
            <w:r>
              <w:rPr>
                <w:rFonts w:ascii="GHEA Grapalat" w:hAnsi="GHEA Grapalat"/>
                <w:sz w:val="16"/>
                <w:szCs w:val="16"/>
                <w:lang w:val="pt-BR"/>
              </w:rPr>
              <w:t>0</w:t>
            </w:r>
            <w:r w:rsidRPr="001D0CA2">
              <w:rPr>
                <w:rFonts w:ascii="GHEA Grapalat" w:hAnsi="GHEA Grapalat"/>
                <w:sz w:val="16"/>
                <w:szCs w:val="16"/>
                <w:lang w:val="pt-BR"/>
              </w:rPr>
              <w:t>%</w:t>
            </w:r>
          </w:p>
        </w:tc>
        <w:tc>
          <w:tcPr>
            <w:tcW w:w="835" w:type="dxa"/>
          </w:tcPr>
          <w:p w:rsidR="00945A57" w:rsidRPr="001D0CA2" w:rsidRDefault="00945A57" w:rsidP="00945A57">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913" w:type="dxa"/>
          </w:tcPr>
          <w:p w:rsidR="00945A57" w:rsidRPr="001D0CA2" w:rsidRDefault="00945A57" w:rsidP="00945A57">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838" w:type="dxa"/>
          </w:tcPr>
          <w:p w:rsidR="00945A57" w:rsidRPr="001D0CA2" w:rsidRDefault="00945A57" w:rsidP="00945A57">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56" w:type="dxa"/>
          </w:tcPr>
          <w:p w:rsidR="00945A57" w:rsidRPr="001D0CA2" w:rsidRDefault="00945A57" w:rsidP="00945A57">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945A57" w:rsidRPr="00B138F3" w:rsidTr="00FF0B9A">
        <w:trPr>
          <w:trHeight w:val="404"/>
          <w:jc w:val="center"/>
        </w:trPr>
        <w:tc>
          <w:tcPr>
            <w:tcW w:w="1666" w:type="dxa"/>
          </w:tcPr>
          <w:p w:rsidR="00945A57" w:rsidRPr="00E55225" w:rsidRDefault="00945A57" w:rsidP="00945A57">
            <w:pPr>
              <w:pStyle w:val="aff"/>
              <w:numPr>
                <w:ilvl w:val="0"/>
                <w:numId w:val="36"/>
              </w:numPr>
              <w:rPr>
                <w:rFonts w:ascii="GHEA Grapalat" w:hAnsi="GHEA Grapalat"/>
                <w:i/>
                <w:sz w:val="16"/>
                <w:szCs w:val="16"/>
                <w:lang w:val="en-US"/>
              </w:rPr>
            </w:pPr>
          </w:p>
        </w:tc>
        <w:tc>
          <w:tcPr>
            <w:tcW w:w="1948" w:type="dxa"/>
          </w:tcPr>
          <w:p w:rsidR="00945A57" w:rsidRPr="00180A2F" w:rsidRDefault="00945A57" w:rsidP="00945A57">
            <w:r w:rsidRPr="00180A2F">
              <w:t>15530000</w:t>
            </w:r>
          </w:p>
        </w:tc>
        <w:tc>
          <w:tcPr>
            <w:tcW w:w="2163" w:type="dxa"/>
            <w:gridSpan w:val="2"/>
          </w:tcPr>
          <w:p w:rsidR="00945A57" w:rsidRPr="00180A2F" w:rsidRDefault="00945A57" w:rsidP="00945A57">
            <w:r w:rsidRPr="00180A2F">
              <w:t>Масло</w:t>
            </w:r>
          </w:p>
        </w:tc>
        <w:tc>
          <w:tcPr>
            <w:tcW w:w="911" w:type="dxa"/>
            <w:gridSpan w:val="2"/>
            <w:vAlign w:val="center"/>
          </w:tcPr>
          <w:p w:rsidR="00945A57" w:rsidRPr="00B138F3" w:rsidRDefault="00945A57" w:rsidP="00945A57">
            <w:pPr>
              <w:widowControl w:val="0"/>
              <w:jc w:val="center"/>
              <w:rPr>
                <w:rFonts w:ascii="GHEA Grapalat" w:hAnsi="GHEA Grapalat"/>
                <w:sz w:val="16"/>
                <w:szCs w:val="16"/>
              </w:rPr>
            </w:pPr>
          </w:p>
        </w:tc>
        <w:tc>
          <w:tcPr>
            <w:tcW w:w="949" w:type="dxa"/>
            <w:vAlign w:val="center"/>
          </w:tcPr>
          <w:p w:rsidR="00945A57" w:rsidRPr="00B138F3" w:rsidRDefault="00945A57" w:rsidP="00945A57">
            <w:pPr>
              <w:widowControl w:val="0"/>
              <w:jc w:val="center"/>
              <w:rPr>
                <w:rFonts w:ascii="GHEA Grapalat" w:hAnsi="GHEA Grapalat"/>
                <w:sz w:val="16"/>
                <w:szCs w:val="16"/>
              </w:rPr>
            </w:pPr>
          </w:p>
        </w:tc>
        <w:tc>
          <w:tcPr>
            <w:tcW w:w="662" w:type="dxa"/>
            <w:vAlign w:val="center"/>
          </w:tcPr>
          <w:p w:rsidR="00945A57" w:rsidRPr="00B138F3" w:rsidRDefault="00945A57" w:rsidP="00945A57">
            <w:pPr>
              <w:widowControl w:val="0"/>
              <w:jc w:val="center"/>
              <w:rPr>
                <w:rFonts w:ascii="GHEA Grapalat" w:hAnsi="GHEA Grapalat"/>
                <w:sz w:val="16"/>
                <w:szCs w:val="16"/>
              </w:rPr>
            </w:pPr>
          </w:p>
        </w:tc>
        <w:tc>
          <w:tcPr>
            <w:tcW w:w="810" w:type="dxa"/>
            <w:vAlign w:val="center"/>
          </w:tcPr>
          <w:p w:rsidR="00945A57" w:rsidRPr="00B138F3" w:rsidRDefault="00945A57" w:rsidP="00945A57">
            <w:pPr>
              <w:widowControl w:val="0"/>
              <w:jc w:val="center"/>
              <w:rPr>
                <w:rFonts w:ascii="GHEA Grapalat" w:hAnsi="GHEA Grapalat"/>
                <w:sz w:val="16"/>
                <w:szCs w:val="16"/>
              </w:rPr>
            </w:pPr>
          </w:p>
        </w:tc>
        <w:tc>
          <w:tcPr>
            <w:tcW w:w="523" w:type="dxa"/>
            <w:vAlign w:val="center"/>
          </w:tcPr>
          <w:p w:rsidR="00945A57" w:rsidRPr="00B138F3" w:rsidRDefault="00945A57" w:rsidP="00945A57">
            <w:pPr>
              <w:widowControl w:val="0"/>
              <w:jc w:val="center"/>
              <w:rPr>
                <w:rFonts w:ascii="GHEA Grapalat" w:hAnsi="GHEA Grapalat"/>
                <w:sz w:val="16"/>
                <w:szCs w:val="16"/>
              </w:rPr>
            </w:pPr>
          </w:p>
        </w:tc>
        <w:tc>
          <w:tcPr>
            <w:tcW w:w="603" w:type="dxa"/>
            <w:gridSpan w:val="2"/>
            <w:vAlign w:val="center"/>
          </w:tcPr>
          <w:p w:rsidR="00945A57" w:rsidRPr="00B138F3" w:rsidRDefault="00945A57" w:rsidP="00945A57">
            <w:pPr>
              <w:widowControl w:val="0"/>
              <w:jc w:val="center"/>
              <w:rPr>
                <w:rFonts w:ascii="GHEA Grapalat" w:hAnsi="GHEA Grapalat"/>
                <w:sz w:val="16"/>
                <w:szCs w:val="16"/>
              </w:rPr>
            </w:pPr>
          </w:p>
        </w:tc>
        <w:tc>
          <w:tcPr>
            <w:tcW w:w="675" w:type="dxa"/>
          </w:tcPr>
          <w:p w:rsidR="00945A57" w:rsidRDefault="00945A57" w:rsidP="00945A57">
            <w:pPr>
              <w:jc w:val="center"/>
              <w:rPr>
                <w:rFonts w:ascii="GHEA Grapalat" w:hAnsi="GHEA Grapalat"/>
                <w:sz w:val="16"/>
                <w:szCs w:val="16"/>
              </w:rPr>
            </w:pPr>
          </w:p>
        </w:tc>
        <w:tc>
          <w:tcPr>
            <w:tcW w:w="789" w:type="dxa"/>
          </w:tcPr>
          <w:p w:rsidR="00945A57" w:rsidRPr="001D0CA2" w:rsidRDefault="00945A57" w:rsidP="00945A57">
            <w:pPr>
              <w:jc w:val="center"/>
              <w:rPr>
                <w:rFonts w:ascii="GHEA Grapalat" w:hAnsi="GHEA Grapalat"/>
                <w:sz w:val="16"/>
                <w:szCs w:val="16"/>
                <w:lang w:val="pt-BR"/>
              </w:rPr>
            </w:pPr>
          </w:p>
        </w:tc>
        <w:tc>
          <w:tcPr>
            <w:tcW w:w="864" w:type="dxa"/>
          </w:tcPr>
          <w:p w:rsidR="00945A57" w:rsidRPr="001D0CA2" w:rsidRDefault="00945A57" w:rsidP="00945A57">
            <w:pPr>
              <w:jc w:val="center"/>
              <w:rPr>
                <w:rFonts w:ascii="GHEA Grapalat" w:hAnsi="GHEA Grapalat"/>
                <w:sz w:val="16"/>
                <w:szCs w:val="16"/>
                <w:lang w:val="pt-BR"/>
              </w:rPr>
            </w:pPr>
            <w:r>
              <w:rPr>
                <w:rFonts w:ascii="GHEA Grapalat" w:hAnsi="GHEA Grapalat"/>
                <w:sz w:val="16"/>
                <w:szCs w:val="16"/>
              </w:rPr>
              <w:t>6</w:t>
            </w:r>
            <w:r>
              <w:rPr>
                <w:rFonts w:ascii="GHEA Grapalat" w:hAnsi="GHEA Grapalat"/>
                <w:sz w:val="16"/>
                <w:szCs w:val="16"/>
                <w:lang w:val="pt-BR"/>
              </w:rPr>
              <w:t>0</w:t>
            </w:r>
            <w:r w:rsidRPr="001D0CA2">
              <w:rPr>
                <w:rFonts w:ascii="GHEA Grapalat" w:hAnsi="GHEA Grapalat"/>
                <w:sz w:val="16"/>
                <w:szCs w:val="16"/>
                <w:lang w:val="pt-BR"/>
              </w:rPr>
              <w:t>%</w:t>
            </w:r>
          </w:p>
        </w:tc>
        <w:tc>
          <w:tcPr>
            <w:tcW w:w="835" w:type="dxa"/>
          </w:tcPr>
          <w:p w:rsidR="00945A57" w:rsidRPr="001D0CA2" w:rsidRDefault="00945A57" w:rsidP="00945A57">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913" w:type="dxa"/>
          </w:tcPr>
          <w:p w:rsidR="00945A57" w:rsidRPr="001D0CA2" w:rsidRDefault="00945A57" w:rsidP="00945A57">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838" w:type="dxa"/>
          </w:tcPr>
          <w:p w:rsidR="00945A57" w:rsidRPr="001D0CA2" w:rsidRDefault="00945A57" w:rsidP="00945A57">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56" w:type="dxa"/>
          </w:tcPr>
          <w:p w:rsidR="00945A57" w:rsidRPr="001D0CA2" w:rsidRDefault="00945A57" w:rsidP="00945A57">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945A57" w:rsidRPr="00B138F3" w:rsidTr="00FF0B9A">
        <w:trPr>
          <w:trHeight w:val="404"/>
          <w:jc w:val="center"/>
        </w:trPr>
        <w:tc>
          <w:tcPr>
            <w:tcW w:w="1666" w:type="dxa"/>
          </w:tcPr>
          <w:p w:rsidR="00945A57" w:rsidRPr="00E55225" w:rsidRDefault="00945A57" w:rsidP="00945A57">
            <w:pPr>
              <w:pStyle w:val="aff"/>
              <w:numPr>
                <w:ilvl w:val="0"/>
                <w:numId w:val="36"/>
              </w:numPr>
              <w:rPr>
                <w:rFonts w:ascii="GHEA Grapalat" w:hAnsi="GHEA Grapalat"/>
                <w:i/>
                <w:sz w:val="16"/>
                <w:szCs w:val="16"/>
                <w:lang w:val="en-US"/>
              </w:rPr>
            </w:pPr>
          </w:p>
        </w:tc>
        <w:tc>
          <w:tcPr>
            <w:tcW w:w="1948" w:type="dxa"/>
          </w:tcPr>
          <w:p w:rsidR="00945A57" w:rsidRPr="00180A2F" w:rsidRDefault="00945A57" w:rsidP="00945A57">
            <w:r w:rsidRPr="00180A2F">
              <w:t>15333100</w:t>
            </w:r>
          </w:p>
        </w:tc>
        <w:tc>
          <w:tcPr>
            <w:tcW w:w="2163" w:type="dxa"/>
            <w:gridSpan w:val="2"/>
          </w:tcPr>
          <w:p w:rsidR="00945A57" w:rsidRPr="00180A2F" w:rsidRDefault="00945A57" w:rsidP="00945A57">
            <w:r w:rsidRPr="00180A2F">
              <w:t>Томатная паста</w:t>
            </w:r>
          </w:p>
        </w:tc>
        <w:tc>
          <w:tcPr>
            <w:tcW w:w="911" w:type="dxa"/>
            <w:gridSpan w:val="2"/>
            <w:vAlign w:val="center"/>
          </w:tcPr>
          <w:p w:rsidR="00945A57" w:rsidRPr="00B138F3" w:rsidRDefault="00945A57" w:rsidP="00945A57">
            <w:pPr>
              <w:widowControl w:val="0"/>
              <w:jc w:val="center"/>
              <w:rPr>
                <w:rFonts w:ascii="GHEA Grapalat" w:hAnsi="GHEA Grapalat"/>
                <w:sz w:val="16"/>
                <w:szCs w:val="16"/>
              </w:rPr>
            </w:pPr>
          </w:p>
        </w:tc>
        <w:tc>
          <w:tcPr>
            <w:tcW w:w="949" w:type="dxa"/>
            <w:vAlign w:val="center"/>
          </w:tcPr>
          <w:p w:rsidR="00945A57" w:rsidRPr="00B138F3" w:rsidRDefault="00945A57" w:rsidP="00945A57">
            <w:pPr>
              <w:widowControl w:val="0"/>
              <w:jc w:val="center"/>
              <w:rPr>
                <w:rFonts w:ascii="GHEA Grapalat" w:hAnsi="GHEA Grapalat"/>
                <w:sz w:val="16"/>
                <w:szCs w:val="16"/>
              </w:rPr>
            </w:pPr>
          </w:p>
        </w:tc>
        <w:tc>
          <w:tcPr>
            <w:tcW w:w="662" w:type="dxa"/>
            <w:vAlign w:val="center"/>
          </w:tcPr>
          <w:p w:rsidR="00945A57" w:rsidRPr="00B138F3" w:rsidRDefault="00945A57" w:rsidP="00945A57">
            <w:pPr>
              <w:widowControl w:val="0"/>
              <w:jc w:val="center"/>
              <w:rPr>
                <w:rFonts w:ascii="GHEA Grapalat" w:hAnsi="GHEA Grapalat"/>
                <w:sz w:val="16"/>
                <w:szCs w:val="16"/>
              </w:rPr>
            </w:pPr>
          </w:p>
        </w:tc>
        <w:tc>
          <w:tcPr>
            <w:tcW w:w="810" w:type="dxa"/>
            <w:vAlign w:val="center"/>
          </w:tcPr>
          <w:p w:rsidR="00945A57" w:rsidRPr="00B138F3" w:rsidRDefault="00945A57" w:rsidP="00945A57">
            <w:pPr>
              <w:widowControl w:val="0"/>
              <w:jc w:val="center"/>
              <w:rPr>
                <w:rFonts w:ascii="GHEA Grapalat" w:hAnsi="GHEA Grapalat"/>
                <w:sz w:val="16"/>
                <w:szCs w:val="16"/>
              </w:rPr>
            </w:pPr>
          </w:p>
        </w:tc>
        <w:tc>
          <w:tcPr>
            <w:tcW w:w="523" w:type="dxa"/>
            <w:vAlign w:val="center"/>
          </w:tcPr>
          <w:p w:rsidR="00945A57" w:rsidRPr="00B138F3" w:rsidRDefault="00945A57" w:rsidP="00945A57">
            <w:pPr>
              <w:widowControl w:val="0"/>
              <w:jc w:val="center"/>
              <w:rPr>
                <w:rFonts w:ascii="GHEA Grapalat" w:hAnsi="GHEA Grapalat"/>
                <w:sz w:val="16"/>
                <w:szCs w:val="16"/>
              </w:rPr>
            </w:pPr>
          </w:p>
        </w:tc>
        <w:tc>
          <w:tcPr>
            <w:tcW w:w="603" w:type="dxa"/>
            <w:gridSpan w:val="2"/>
            <w:vAlign w:val="center"/>
          </w:tcPr>
          <w:p w:rsidR="00945A57" w:rsidRPr="00B138F3" w:rsidRDefault="00945A57" w:rsidP="00945A57">
            <w:pPr>
              <w:widowControl w:val="0"/>
              <w:jc w:val="center"/>
              <w:rPr>
                <w:rFonts w:ascii="GHEA Grapalat" w:hAnsi="GHEA Grapalat"/>
                <w:sz w:val="16"/>
                <w:szCs w:val="16"/>
              </w:rPr>
            </w:pPr>
          </w:p>
        </w:tc>
        <w:tc>
          <w:tcPr>
            <w:tcW w:w="675" w:type="dxa"/>
          </w:tcPr>
          <w:p w:rsidR="00945A57" w:rsidRDefault="00945A57" w:rsidP="00945A57">
            <w:pPr>
              <w:jc w:val="center"/>
              <w:rPr>
                <w:rFonts w:ascii="GHEA Grapalat" w:hAnsi="GHEA Grapalat"/>
                <w:sz w:val="16"/>
                <w:szCs w:val="16"/>
              </w:rPr>
            </w:pPr>
          </w:p>
        </w:tc>
        <w:tc>
          <w:tcPr>
            <w:tcW w:w="789" w:type="dxa"/>
          </w:tcPr>
          <w:p w:rsidR="00945A57" w:rsidRPr="001D0CA2" w:rsidRDefault="00945A57" w:rsidP="00945A57">
            <w:pPr>
              <w:jc w:val="center"/>
              <w:rPr>
                <w:rFonts w:ascii="GHEA Grapalat" w:hAnsi="GHEA Grapalat"/>
                <w:sz w:val="16"/>
                <w:szCs w:val="16"/>
                <w:lang w:val="pt-BR"/>
              </w:rPr>
            </w:pPr>
          </w:p>
        </w:tc>
        <w:tc>
          <w:tcPr>
            <w:tcW w:w="864" w:type="dxa"/>
          </w:tcPr>
          <w:p w:rsidR="00945A57" w:rsidRPr="001D0CA2" w:rsidRDefault="00945A57" w:rsidP="00945A57">
            <w:pPr>
              <w:jc w:val="center"/>
              <w:rPr>
                <w:rFonts w:ascii="GHEA Grapalat" w:hAnsi="GHEA Grapalat"/>
                <w:sz w:val="16"/>
                <w:szCs w:val="16"/>
                <w:lang w:val="pt-BR"/>
              </w:rPr>
            </w:pPr>
            <w:r>
              <w:rPr>
                <w:rFonts w:ascii="GHEA Grapalat" w:hAnsi="GHEA Grapalat"/>
                <w:sz w:val="16"/>
                <w:szCs w:val="16"/>
              </w:rPr>
              <w:t>6</w:t>
            </w:r>
            <w:r>
              <w:rPr>
                <w:rFonts w:ascii="GHEA Grapalat" w:hAnsi="GHEA Grapalat"/>
                <w:sz w:val="16"/>
                <w:szCs w:val="16"/>
                <w:lang w:val="pt-BR"/>
              </w:rPr>
              <w:t>0</w:t>
            </w:r>
            <w:r w:rsidRPr="001D0CA2">
              <w:rPr>
                <w:rFonts w:ascii="GHEA Grapalat" w:hAnsi="GHEA Grapalat"/>
                <w:sz w:val="16"/>
                <w:szCs w:val="16"/>
                <w:lang w:val="pt-BR"/>
              </w:rPr>
              <w:t>%</w:t>
            </w:r>
          </w:p>
        </w:tc>
        <w:tc>
          <w:tcPr>
            <w:tcW w:w="835" w:type="dxa"/>
          </w:tcPr>
          <w:p w:rsidR="00945A57" w:rsidRPr="001D0CA2" w:rsidRDefault="00945A57" w:rsidP="00945A57">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913" w:type="dxa"/>
          </w:tcPr>
          <w:p w:rsidR="00945A57" w:rsidRPr="001D0CA2" w:rsidRDefault="00945A57" w:rsidP="00945A57">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838" w:type="dxa"/>
          </w:tcPr>
          <w:p w:rsidR="00945A57" w:rsidRPr="001D0CA2" w:rsidRDefault="00945A57" w:rsidP="00945A57">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56" w:type="dxa"/>
          </w:tcPr>
          <w:p w:rsidR="00945A57" w:rsidRPr="001D0CA2" w:rsidRDefault="00945A57" w:rsidP="00945A57">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945A57" w:rsidRPr="00B138F3" w:rsidTr="00FF0B9A">
        <w:trPr>
          <w:trHeight w:val="404"/>
          <w:jc w:val="center"/>
        </w:trPr>
        <w:tc>
          <w:tcPr>
            <w:tcW w:w="1666" w:type="dxa"/>
          </w:tcPr>
          <w:p w:rsidR="00945A57" w:rsidRPr="00E55225" w:rsidRDefault="00945A57" w:rsidP="00945A57">
            <w:pPr>
              <w:pStyle w:val="aff"/>
              <w:numPr>
                <w:ilvl w:val="0"/>
                <w:numId w:val="36"/>
              </w:numPr>
              <w:rPr>
                <w:rFonts w:ascii="GHEA Grapalat" w:hAnsi="GHEA Grapalat"/>
                <w:i/>
                <w:sz w:val="16"/>
                <w:szCs w:val="16"/>
                <w:lang w:val="en-US"/>
              </w:rPr>
            </w:pPr>
          </w:p>
        </w:tc>
        <w:tc>
          <w:tcPr>
            <w:tcW w:w="1948" w:type="dxa"/>
          </w:tcPr>
          <w:p w:rsidR="00945A57" w:rsidRPr="00180A2F" w:rsidRDefault="00945A57" w:rsidP="00945A57">
            <w:r w:rsidRPr="00180A2F">
              <w:t>3211300</w:t>
            </w:r>
          </w:p>
        </w:tc>
        <w:tc>
          <w:tcPr>
            <w:tcW w:w="2163" w:type="dxa"/>
            <w:gridSpan w:val="2"/>
          </w:tcPr>
          <w:p w:rsidR="00945A57" w:rsidRPr="00180A2F" w:rsidRDefault="00945A57" w:rsidP="00945A57">
            <w:r w:rsidRPr="00180A2F">
              <w:t>Рис</w:t>
            </w:r>
          </w:p>
        </w:tc>
        <w:tc>
          <w:tcPr>
            <w:tcW w:w="911" w:type="dxa"/>
            <w:gridSpan w:val="2"/>
            <w:vAlign w:val="center"/>
          </w:tcPr>
          <w:p w:rsidR="00945A57" w:rsidRPr="00B138F3" w:rsidRDefault="00945A57" w:rsidP="00945A57">
            <w:pPr>
              <w:widowControl w:val="0"/>
              <w:jc w:val="center"/>
              <w:rPr>
                <w:rFonts w:ascii="GHEA Grapalat" w:hAnsi="GHEA Grapalat"/>
                <w:sz w:val="16"/>
                <w:szCs w:val="16"/>
              </w:rPr>
            </w:pPr>
          </w:p>
        </w:tc>
        <w:tc>
          <w:tcPr>
            <w:tcW w:w="949" w:type="dxa"/>
            <w:vAlign w:val="center"/>
          </w:tcPr>
          <w:p w:rsidR="00945A57" w:rsidRPr="00B138F3" w:rsidRDefault="00945A57" w:rsidP="00945A57">
            <w:pPr>
              <w:widowControl w:val="0"/>
              <w:jc w:val="center"/>
              <w:rPr>
                <w:rFonts w:ascii="GHEA Grapalat" w:hAnsi="GHEA Grapalat"/>
                <w:sz w:val="16"/>
                <w:szCs w:val="16"/>
              </w:rPr>
            </w:pPr>
          </w:p>
        </w:tc>
        <w:tc>
          <w:tcPr>
            <w:tcW w:w="662" w:type="dxa"/>
            <w:vAlign w:val="center"/>
          </w:tcPr>
          <w:p w:rsidR="00945A57" w:rsidRPr="00B138F3" w:rsidRDefault="00945A57" w:rsidP="00945A57">
            <w:pPr>
              <w:widowControl w:val="0"/>
              <w:jc w:val="center"/>
              <w:rPr>
                <w:rFonts w:ascii="GHEA Grapalat" w:hAnsi="GHEA Grapalat"/>
                <w:sz w:val="16"/>
                <w:szCs w:val="16"/>
              </w:rPr>
            </w:pPr>
          </w:p>
        </w:tc>
        <w:tc>
          <w:tcPr>
            <w:tcW w:w="810" w:type="dxa"/>
            <w:vAlign w:val="center"/>
          </w:tcPr>
          <w:p w:rsidR="00945A57" w:rsidRPr="00B138F3" w:rsidRDefault="00945A57" w:rsidP="00945A57">
            <w:pPr>
              <w:widowControl w:val="0"/>
              <w:jc w:val="center"/>
              <w:rPr>
                <w:rFonts w:ascii="GHEA Grapalat" w:hAnsi="GHEA Grapalat"/>
                <w:sz w:val="16"/>
                <w:szCs w:val="16"/>
              </w:rPr>
            </w:pPr>
          </w:p>
        </w:tc>
        <w:tc>
          <w:tcPr>
            <w:tcW w:w="523" w:type="dxa"/>
            <w:vAlign w:val="center"/>
          </w:tcPr>
          <w:p w:rsidR="00945A57" w:rsidRPr="00B138F3" w:rsidRDefault="00945A57" w:rsidP="00945A57">
            <w:pPr>
              <w:widowControl w:val="0"/>
              <w:jc w:val="center"/>
              <w:rPr>
                <w:rFonts w:ascii="GHEA Grapalat" w:hAnsi="GHEA Grapalat"/>
                <w:sz w:val="16"/>
                <w:szCs w:val="16"/>
              </w:rPr>
            </w:pPr>
          </w:p>
        </w:tc>
        <w:tc>
          <w:tcPr>
            <w:tcW w:w="603" w:type="dxa"/>
            <w:gridSpan w:val="2"/>
            <w:vAlign w:val="center"/>
          </w:tcPr>
          <w:p w:rsidR="00945A57" w:rsidRPr="00B138F3" w:rsidRDefault="00945A57" w:rsidP="00945A57">
            <w:pPr>
              <w:widowControl w:val="0"/>
              <w:jc w:val="center"/>
              <w:rPr>
                <w:rFonts w:ascii="GHEA Grapalat" w:hAnsi="GHEA Grapalat"/>
                <w:sz w:val="16"/>
                <w:szCs w:val="16"/>
              </w:rPr>
            </w:pPr>
          </w:p>
        </w:tc>
        <w:tc>
          <w:tcPr>
            <w:tcW w:w="675" w:type="dxa"/>
          </w:tcPr>
          <w:p w:rsidR="00945A57" w:rsidRDefault="00945A57" w:rsidP="00945A57">
            <w:pPr>
              <w:jc w:val="center"/>
              <w:rPr>
                <w:rFonts w:ascii="GHEA Grapalat" w:hAnsi="GHEA Grapalat"/>
                <w:sz w:val="16"/>
                <w:szCs w:val="16"/>
              </w:rPr>
            </w:pPr>
          </w:p>
        </w:tc>
        <w:tc>
          <w:tcPr>
            <w:tcW w:w="789" w:type="dxa"/>
          </w:tcPr>
          <w:p w:rsidR="00945A57" w:rsidRPr="001D0CA2" w:rsidRDefault="00945A57" w:rsidP="00945A57">
            <w:pPr>
              <w:jc w:val="center"/>
              <w:rPr>
                <w:rFonts w:ascii="GHEA Grapalat" w:hAnsi="GHEA Grapalat"/>
                <w:sz w:val="16"/>
                <w:szCs w:val="16"/>
                <w:lang w:val="pt-BR"/>
              </w:rPr>
            </w:pPr>
          </w:p>
        </w:tc>
        <w:tc>
          <w:tcPr>
            <w:tcW w:w="864" w:type="dxa"/>
          </w:tcPr>
          <w:p w:rsidR="00945A57" w:rsidRPr="001D0CA2" w:rsidRDefault="00945A57" w:rsidP="00945A57">
            <w:pPr>
              <w:jc w:val="center"/>
              <w:rPr>
                <w:rFonts w:ascii="GHEA Grapalat" w:hAnsi="GHEA Grapalat"/>
                <w:sz w:val="16"/>
                <w:szCs w:val="16"/>
                <w:lang w:val="pt-BR"/>
              </w:rPr>
            </w:pPr>
            <w:r>
              <w:rPr>
                <w:rFonts w:ascii="GHEA Grapalat" w:hAnsi="GHEA Grapalat"/>
                <w:sz w:val="16"/>
                <w:szCs w:val="16"/>
              </w:rPr>
              <w:t>6</w:t>
            </w:r>
            <w:r>
              <w:rPr>
                <w:rFonts w:ascii="GHEA Grapalat" w:hAnsi="GHEA Grapalat"/>
                <w:sz w:val="16"/>
                <w:szCs w:val="16"/>
                <w:lang w:val="pt-BR"/>
              </w:rPr>
              <w:t>0</w:t>
            </w:r>
            <w:r w:rsidRPr="001D0CA2">
              <w:rPr>
                <w:rFonts w:ascii="GHEA Grapalat" w:hAnsi="GHEA Grapalat"/>
                <w:sz w:val="16"/>
                <w:szCs w:val="16"/>
                <w:lang w:val="pt-BR"/>
              </w:rPr>
              <w:t>%</w:t>
            </w:r>
          </w:p>
        </w:tc>
        <w:tc>
          <w:tcPr>
            <w:tcW w:w="835" w:type="dxa"/>
          </w:tcPr>
          <w:p w:rsidR="00945A57" w:rsidRPr="001D0CA2" w:rsidRDefault="00945A57" w:rsidP="00945A57">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913" w:type="dxa"/>
          </w:tcPr>
          <w:p w:rsidR="00945A57" w:rsidRPr="001D0CA2" w:rsidRDefault="00945A57" w:rsidP="00945A57">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838" w:type="dxa"/>
          </w:tcPr>
          <w:p w:rsidR="00945A57" w:rsidRPr="001D0CA2" w:rsidRDefault="00945A57" w:rsidP="00945A57">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56" w:type="dxa"/>
          </w:tcPr>
          <w:p w:rsidR="00945A57" w:rsidRPr="001D0CA2" w:rsidRDefault="00945A57" w:rsidP="00945A57">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945A57" w:rsidRPr="00B138F3" w:rsidTr="00FF0B9A">
        <w:trPr>
          <w:trHeight w:val="404"/>
          <w:jc w:val="center"/>
        </w:trPr>
        <w:tc>
          <w:tcPr>
            <w:tcW w:w="1666" w:type="dxa"/>
          </w:tcPr>
          <w:p w:rsidR="00945A57" w:rsidRPr="00E55225" w:rsidRDefault="00945A57" w:rsidP="00945A57">
            <w:pPr>
              <w:pStyle w:val="aff"/>
              <w:numPr>
                <w:ilvl w:val="0"/>
                <w:numId w:val="36"/>
              </w:numPr>
              <w:rPr>
                <w:rFonts w:ascii="GHEA Grapalat" w:hAnsi="GHEA Grapalat"/>
                <w:i/>
                <w:sz w:val="16"/>
                <w:szCs w:val="16"/>
                <w:lang w:val="en-US"/>
              </w:rPr>
            </w:pPr>
          </w:p>
        </w:tc>
        <w:tc>
          <w:tcPr>
            <w:tcW w:w="1948" w:type="dxa"/>
          </w:tcPr>
          <w:p w:rsidR="00945A57" w:rsidRPr="00180A2F" w:rsidRDefault="00945A57" w:rsidP="00945A57">
            <w:r w:rsidRPr="00180A2F">
              <w:t>15331154</w:t>
            </w:r>
          </w:p>
        </w:tc>
        <w:tc>
          <w:tcPr>
            <w:tcW w:w="2163" w:type="dxa"/>
            <w:gridSpan w:val="2"/>
          </w:tcPr>
          <w:p w:rsidR="00945A57" w:rsidRPr="00180A2F" w:rsidRDefault="00945A57" w:rsidP="00945A57">
            <w:r w:rsidRPr="00180A2F">
              <w:t>Фасоль целая</w:t>
            </w:r>
          </w:p>
        </w:tc>
        <w:tc>
          <w:tcPr>
            <w:tcW w:w="911" w:type="dxa"/>
            <w:gridSpan w:val="2"/>
            <w:vAlign w:val="center"/>
          </w:tcPr>
          <w:p w:rsidR="00945A57" w:rsidRPr="00B138F3" w:rsidRDefault="00945A57" w:rsidP="00945A57">
            <w:pPr>
              <w:widowControl w:val="0"/>
              <w:jc w:val="center"/>
              <w:rPr>
                <w:rFonts w:ascii="GHEA Grapalat" w:hAnsi="GHEA Grapalat"/>
                <w:sz w:val="16"/>
                <w:szCs w:val="16"/>
              </w:rPr>
            </w:pPr>
          </w:p>
        </w:tc>
        <w:tc>
          <w:tcPr>
            <w:tcW w:w="949" w:type="dxa"/>
            <w:vAlign w:val="center"/>
          </w:tcPr>
          <w:p w:rsidR="00945A57" w:rsidRPr="00B138F3" w:rsidRDefault="00945A57" w:rsidP="00945A57">
            <w:pPr>
              <w:widowControl w:val="0"/>
              <w:jc w:val="center"/>
              <w:rPr>
                <w:rFonts w:ascii="GHEA Grapalat" w:hAnsi="GHEA Grapalat"/>
                <w:sz w:val="16"/>
                <w:szCs w:val="16"/>
              </w:rPr>
            </w:pPr>
          </w:p>
        </w:tc>
        <w:tc>
          <w:tcPr>
            <w:tcW w:w="662" w:type="dxa"/>
            <w:vAlign w:val="center"/>
          </w:tcPr>
          <w:p w:rsidR="00945A57" w:rsidRPr="00B138F3" w:rsidRDefault="00945A57" w:rsidP="00945A57">
            <w:pPr>
              <w:widowControl w:val="0"/>
              <w:jc w:val="center"/>
              <w:rPr>
                <w:rFonts w:ascii="GHEA Grapalat" w:hAnsi="GHEA Grapalat"/>
                <w:sz w:val="16"/>
                <w:szCs w:val="16"/>
              </w:rPr>
            </w:pPr>
          </w:p>
        </w:tc>
        <w:tc>
          <w:tcPr>
            <w:tcW w:w="810" w:type="dxa"/>
            <w:vAlign w:val="center"/>
          </w:tcPr>
          <w:p w:rsidR="00945A57" w:rsidRPr="00B138F3" w:rsidRDefault="00945A57" w:rsidP="00945A57">
            <w:pPr>
              <w:widowControl w:val="0"/>
              <w:jc w:val="center"/>
              <w:rPr>
                <w:rFonts w:ascii="GHEA Grapalat" w:hAnsi="GHEA Grapalat"/>
                <w:sz w:val="16"/>
                <w:szCs w:val="16"/>
              </w:rPr>
            </w:pPr>
          </w:p>
        </w:tc>
        <w:tc>
          <w:tcPr>
            <w:tcW w:w="523" w:type="dxa"/>
            <w:vAlign w:val="center"/>
          </w:tcPr>
          <w:p w:rsidR="00945A57" w:rsidRPr="00B138F3" w:rsidRDefault="00945A57" w:rsidP="00945A57">
            <w:pPr>
              <w:widowControl w:val="0"/>
              <w:jc w:val="center"/>
              <w:rPr>
                <w:rFonts w:ascii="GHEA Grapalat" w:hAnsi="GHEA Grapalat"/>
                <w:sz w:val="16"/>
                <w:szCs w:val="16"/>
              </w:rPr>
            </w:pPr>
          </w:p>
        </w:tc>
        <w:tc>
          <w:tcPr>
            <w:tcW w:w="603" w:type="dxa"/>
            <w:gridSpan w:val="2"/>
            <w:vAlign w:val="center"/>
          </w:tcPr>
          <w:p w:rsidR="00945A57" w:rsidRPr="00B138F3" w:rsidRDefault="00945A57" w:rsidP="00945A57">
            <w:pPr>
              <w:widowControl w:val="0"/>
              <w:jc w:val="center"/>
              <w:rPr>
                <w:rFonts w:ascii="GHEA Grapalat" w:hAnsi="GHEA Grapalat"/>
                <w:sz w:val="16"/>
                <w:szCs w:val="16"/>
              </w:rPr>
            </w:pPr>
          </w:p>
        </w:tc>
        <w:tc>
          <w:tcPr>
            <w:tcW w:w="675" w:type="dxa"/>
          </w:tcPr>
          <w:p w:rsidR="00945A57" w:rsidRDefault="00945A57" w:rsidP="00945A57">
            <w:pPr>
              <w:jc w:val="center"/>
              <w:rPr>
                <w:rFonts w:ascii="GHEA Grapalat" w:hAnsi="GHEA Grapalat"/>
                <w:sz w:val="16"/>
                <w:szCs w:val="16"/>
              </w:rPr>
            </w:pPr>
          </w:p>
        </w:tc>
        <w:tc>
          <w:tcPr>
            <w:tcW w:w="789" w:type="dxa"/>
          </w:tcPr>
          <w:p w:rsidR="00945A57" w:rsidRPr="001D0CA2" w:rsidRDefault="00945A57" w:rsidP="00945A57">
            <w:pPr>
              <w:jc w:val="center"/>
              <w:rPr>
                <w:rFonts w:ascii="GHEA Grapalat" w:hAnsi="GHEA Grapalat"/>
                <w:sz w:val="16"/>
                <w:szCs w:val="16"/>
                <w:lang w:val="pt-BR"/>
              </w:rPr>
            </w:pPr>
          </w:p>
        </w:tc>
        <w:tc>
          <w:tcPr>
            <w:tcW w:w="864" w:type="dxa"/>
          </w:tcPr>
          <w:p w:rsidR="00945A57" w:rsidRPr="001D0CA2" w:rsidRDefault="00945A57" w:rsidP="00945A57">
            <w:pPr>
              <w:jc w:val="center"/>
              <w:rPr>
                <w:rFonts w:ascii="GHEA Grapalat" w:hAnsi="GHEA Grapalat"/>
                <w:sz w:val="16"/>
                <w:szCs w:val="16"/>
                <w:lang w:val="pt-BR"/>
              </w:rPr>
            </w:pPr>
            <w:r>
              <w:rPr>
                <w:rFonts w:ascii="GHEA Grapalat" w:hAnsi="GHEA Grapalat"/>
                <w:sz w:val="16"/>
                <w:szCs w:val="16"/>
              </w:rPr>
              <w:t>6</w:t>
            </w:r>
            <w:r>
              <w:rPr>
                <w:rFonts w:ascii="GHEA Grapalat" w:hAnsi="GHEA Grapalat"/>
                <w:sz w:val="16"/>
                <w:szCs w:val="16"/>
                <w:lang w:val="pt-BR"/>
              </w:rPr>
              <w:t>0</w:t>
            </w:r>
            <w:r w:rsidRPr="001D0CA2">
              <w:rPr>
                <w:rFonts w:ascii="GHEA Grapalat" w:hAnsi="GHEA Grapalat"/>
                <w:sz w:val="16"/>
                <w:szCs w:val="16"/>
                <w:lang w:val="pt-BR"/>
              </w:rPr>
              <w:t>%</w:t>
            </w:r>
          </w:p>
        </w:tc>
        <w:tc>
          <w:tcPr>
            <w:tcW w:w="835" w:type="dxa"/>
          </w:tcPr>
          <w:p w:rsidR="00945A57" w:rsidRPr="001D0CA2" w:rsidRDefault="00945A57" w:rsidP="00945A57">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913" w:type="dxa"/>
          </w:tcPr>
          <w:p w:rsidR="00945A57" w:rsidRPr="001D0CA2" w:rsidRDefault="00945A57" w:rsidP="00945A57">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838" w:type="dxa"/>
          </w:tcPr>
          <w:p w:rsidR="00945A57" w:rsidRPr="001D0CA2" w:rsidRDefault="00945A57" w:rsidP="00945A57">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56" w:type="dxa"/>
          </w:tcPr>
          <w:p w:rsidR="00945A57" w:rsidRPr="001D0CA2" w:rsidRDefault="00945A57" w:rsidP="00945A57">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945A57" w:rsidRPr="00B138F3" w:rsidTr="00FF0B9A">
        <w:trPr>
          <w:trHeight w:val="404"/>
          <w:jc w:val="center"/>
        </w:trPr>
        <w:tc>
          <w:tcPr>
            <w:tcW w:w="1666" w:type="dxa"/>
          </w:tcPr>
          <w:p w:rsidR="00945A57" w:rsidRPr="00E55225" w:rsidRDefault="00945A57" w:rsidP="00945A57">
            <w:pPr>
              <w:pStyle w:val="aff"/>
              <w:numPr>
                <w:ilvl w:val="0"/>
                <w:numId w:val="36"/>
              </w:numPr>
              <w:rPr>
                <w:rFonts w:ascii="GHEA Grapalat" w:hAnsi="GHEA Grapalat"/>
                <w:i/>
                <w:sz w:val="16"/>
                <w:szCs w:val="16"/>
                <w:lang w:val="en-US"/>
              </w:rPr>
            </w:pPr>
          </w:p>
        </w:tc>
        <w:tc>
          <w:tcPr>
            <w:tcW w:w="1948" w:type="dxa"/>
          </w:tcPr>
          <w:p w:rsidR="00945A57" w:rsidRPr="00180A2F" w:rsidRDefault="00945A57" w:rsidP="00945A57">
            <w:r w:rsidRPr="00180A2F">
              <w:t>15872400</w:t>
            </w:r>
          </w:p>
        </w:tc>
        <w:tc>
          <w:tcPr>
            <w:tcW w:w="2163" w:type="dxa"/>
            <w:gridSpan w:val="2"/>
          </w:tcPr>
          <w:p w:rsidR="00945A57" w:rsidRPr="00180A2F" w:rsidRDefault="00945A57" w:rsidP="00945A57">
            <w:r w:rsidRPr="00180A2F">
              <w:t>Столовая соль</w:t>
            </w:r>
          </w:p>
        </w:tc>
        <w:tc>
          <w:tcPr>
            <w:tcW w:w="911" w:type="dxa"/>
            <w:gridSpan w:val="2"/>
            <w:vAlign w:val="center"/>
          </w:tcPr>
          <w:p w:rsidR="00945A57" w:rsidRPr="00B138F3" w:rsidRDefault="00945A57" w:rsidP="00945A57">
            <w:pPr>
              <w:widowControl w:val="0"/>
              <w:jc w:val="center"/>
              <w:rPr>
                <w:rFonts w:ascii="GHEA Grapalat" w:hAnsi="GHEA Grapalat"/>
                <w:sz w:val="16"/>
                <w:szCs w:val="16"/>
              </w:rPr>
            </w:pPr>
          </w:p>
        </w:tc>
        <w:tc>
          <w:tcPr>
            <w:tcW w:w="949" w:type="dxa"/>
            <w:vAlign w:val="center"/>
          </w:tcPr>
          <w:p w:rsidR="00945A57" w:rsidRPr="00B138F3" w:rsidRDefault="00945A57" w:rsidP="00945A57">
            <w:pPr>
              <w:widowControl w:val="0"/>
              <w:jc w:val="center"/>
              <w:rPr>
                <w:rFonts w:ascii="GHEA Grapalat" w:hAnsi="GHEA Grapalat"/>
                <w:sz w:val="16"/>
                <w:szCs w:val="16"/>
              </w:rPr>
            </w:pPr>
          </w:p>
        </w:tc>
        <w:tc>
          <w:tcPr>
            <w:tcW w:w="662" w:type="dxa"/>
            <w:vAlign w:val="center"/>
          </w:tcPr>
          <w:p w:rsidR="00945A57" w:rsidRPr="00B138F3" w:rsidRDefault="00945A57" w:rsidP="00945A57">
            <w:pPr>
              <w:widowControl w:val="0"/>
              <w:jc w:val="center"/>
              <w:rPr>
                <w:rFonts w:ascii="GHEA Grapalat" w:hAnsi="GHEA Grapalat"/>
                <w:sz w:val="16"/>
                <w:szCs w:val="16"/>
              </w:rPr>
            </w:pPr>
          </w:p>
        </w:tc>
        <w:tc>
          <w:tcPr>
            <w:tcW w:w="810" w:type="dxa"/>
            <w:vAlign w:val="center"/>
          </w:tcPr>
          <w:p w:rsidR="00945A57" w:rsidRPr="00B138F3" w:rsidRDefault="00945A57" w:rsidP="00945A57">
            <w:pPr>
              <w:widowControl w:val="0"/>
              <w:jc w:val="center"/>
              <w:rPr>
                <w:rFonts w:ascii="GHEA Grapalat" w:hAnsi="GHEA Grapalat"/>
                <w:sz w:val="16"/>
                <w:szCs w:val="16"/>
              </w:rPr>
            </w:pPr>
          </w:p>
        </w:tc>
        <w:tc>
          <w:tcPr>
            <w:tcW w:w="523" w:type="dxa"/>
            <w:vAlign w:val="center"/>
          </w:tcPr>
          <w:p w:rsidR="00945A57" w:rsidRPr="00B138F3" w:rsidRDefault="00945A57" w:rsidP="00945A57">
            <w:pPr>
              <w:widowControl w:val="0"/>
              <w:jc w:val="center"/>
              <w:rPr>
                <w:rFonts w:ascii="GHEA Grapalat" w:hAnsi="GHEA Grapalat"/>
                <w:sz w:val="16"/>
                <w:szCs w:val="16"/>
              </w:rPr>
            </w:pPr>
          </w:p>
        </w:tc>
        <w:tc>
          <w:tcPr>
            <w:tcW w:w="603" w:type="dxa"/>
            <w:gridSpan w:val="2"/>
            <w:vAlign w:val="center"/>
          </w:tcPr>
          <w:p w:rsidR="00945A57" w:rsidRPr="00B138F3" w:rsidRDefault="00945A57" w:rsidP="00945A57">
            <w:pPr>
              <w:widowControl w:val="0"/>
              <w:jc w:val="center"/>
              <w:rPr>
                <w:rFonts w:ascii="GHEA Grapalat" w:hAnsi="GHEA Grapalat"/>
                <w:sz w:val="16"/>
                <w:szCs w:val="16"/>
              </w:rPr>
            </w:pPr>
          </w:p>
        </w:tc>
        <w:tc>
          <w:tcPr>
            <w:tcW w:w="675" w:type="dxa"/>
          </w:tcPr>
          <w:p w:rsidR="00945A57" w:rsidRDefault="00945A57" w:rsidP="00945A57">
            <w:pPr>
              <w:jc w:val="center"/>
              <w:rPr>
                <w:rFonts w:ascii="GHEA Grapalat" w:hAnsi="GHEA Grapalat"/>
                <w:sz w:val="16"/>
                <w:szCs w:val="16"/>
              </w:rPr>
            </w:pPr>
          </w:p>
        </w:tc>
        <w:tc>
          <w:tcPr>
            <w:tcW w:w="789" w:type="dxa"/>
          </w:tcPr>
          <w:p w:rsidR="00945A57" w:rsidRPr="001D0CA2" w:rsidRDefault="00945A57" w:rsidP="00945A57">
            <w:pPr>
              <w:jc w:val="center"/>
              <w:rPr>
                <w:rFonts w:ascii="GHEA Grapalat" w:hAnsi="GHEA Grapalat"/>
                <w:sz w:val="16"/>
                <w:szCs w:val="16"/>
                <w:lang w:val="pt-BR"/>
              </w:rPr>
            </w:pPr>
          </w:p>
        </w:tc>
        <w:tc>
          <w:tcPr>
            <w:tcW w:w="864" w:type="dxa"/>
          </w:tcPr>
          <w:p w:rsidR="00945A57" w:rsidRPr="001D0CA2" w:rsidRDefault="00945A57" w:rsidP="00945A57">
            <w:pPr>
              <w:jc w:val="center"/>
              <w:rPr>
                <w:rFonts w:ascii="GHEA Grapalat" w:hAnsi="GHEA Grapalat"/>
                <w:sz w:val="16"/>
                <w:szCs w:val="16"/>
                <w:lang w:val="pt-BR"/>
              </w:rPr>
            </w:pPr>
            <w:r>
              <w:rPr>
                <w:rFonts w:ascii="GHEA Grapalat" w:hAnsi="GHEA Grapalat"/>
                <w:sz w:val="16"/>
                <w:szCs w:val="16"/>
              </w:rPr>
              <w:t>6</w:t>
            </w:r>
            <w:r>
              <w:rPr>
                <w:rFonts w:ascii="GHEA Grapalat" w:hAnsi="GHEA Grapalat"/>
                <w:sz w:val="16"/>
                <w:szCs w:val="16"/>
                <w:lang w:val="pt-BR"/>
              </w:rPr>
              <w:t>0</w:t>
            </w:r>
            <w:r w:rsidRPr="001D0CA2">
              <w:rPr>
                <w:rFonts w:ascii="GHEA Grapalat" w:hAnsi="GHEA Grapalat"/>
                <w:sz w:val="16"/>
                <w:szCs w:val="16"/>
                <w:lang w:val="pt-BR"/>
              </w:rPr>
              <w:t>%</w:t>
            </w:r>
          </w:p>
        </w:tc>
        <w:tc>
          <w:tcPr>
            <w:tcW w:w="835" w:type="dxa"/>
          </w:tcPr>
          <w:p w:rsidR="00945A57" w:rsidRPr="001D0CA2" w:rsidRDefault="00945A57" w:rsidP="00945A57">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913" w:type="dxa"/>
          </w:tcPr>
          <w:p w:rsidR="00945A57" w:rsidRPr="001D0CA2" w:rsidRDefault="00945A57" w:rsidP="00945A57">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838" w:type="dxa"/>
          </w:tcPr>
          <w:p w:rsidR="00945A57" w:rsidRPr="001D0CA2" w:rsidRDefault="00945A57" w:rsidP="00945A57">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56" w:type="dxa"/>
          </w:tcPr>
          <w:p w:rsidR="00945A57" w:rsidRPr="001D0CA2" w:rsidRDefault="00945A57" w:rsidP="00945A57">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945A57" w:rsidRPr="00B138F3" w:rsidTr="00FF0B9A">
        <w:trPr>
          <w:trHeight w:val="404"/>
          <w:jc w:val="center"/>
        </w:trPr>
        <w:tc>
          <w:tcPr>
            <w:tcW w:w="1666" w:type="dxa"/>
          </w:tcPr>
          <w:p w:rsidR="00945A57" w:rsidRPr="00E55225" w:rsidRDefault="00945A57" w:rsidP="00945A57">
            <w:pPr>
              <w:pStyle w:val="aff"/>
              <w:numPr>
                <w:ilvl w:val="0"/>
                <w:numId w:val="36"/>
              </w:numPr>
              <w:rPr>
                <w:rFonts w:ascii="GHEA Grapalat" w:hAnsi="GHEA Grapalat"/>
                <w:i/>
                <w:sz w:val="16"/>
                <w:szCs w:val="16"/>
                <w:lang w:val="en-US"/>
              </w:rPr>
            </w:pPr>
          </w:p>
        </w:tc>
        <w:tc>
          <w:tcPr>
            <w:tcW w:w="1948" w:type="dxa"/>
          </w:tcPr>
          <w:p w:rsidR="00945A57" w:rsidRPr="00180A2F" w:rsidRDefault="00945A57" w:rsidP="00945A57">
            <w:r w:rsidRPr="00180A2F">
              <w:t>15842310</w:t>
            </w:r>
          </w:p>
        </w:tc>
        <w:tc>
          <w:tcPr>
            <w:tcW w:w="2163" w:type="dxa"/>
            <w:gridSpan w:val="2"/>
          </w:tcPr>
          <w:p w:rsidR="00945A57" w:rsidRPr="00180A2F" w:rsidRDefault="00945A57" w:rsidP="00945A57">
            <w:r w:rsidRPr="00180A2F">
              <w:t>Конфеты</w:t>
            </w:r>
          </w:p>
        </w:tc>
        <w:tc>
          <w:tcPr>
            <w:tcW w:w="911" w:type="dxa"/>
            <w:gridSpan w:val="2"/>
            <w:vAlign w:val="center"/>
          </w:tcPr>
          <w:p w:rsidR="00945A57" w:rsidRPr="00B138F3" w:rsidRDefault="00945A57" w:rsidP="00945A57">
            <w:pPr>
              <w:widowControl w:val="0"/>
              <w:jc w:val="center"/>
              <w:rPr>
                <w:rFonts w:ascii="GHEA Grapalat" w:hAnsi="GHEA Grapalat"/>
                <w:sz w:val="16"/>
                <w:szCs w:val="16"/>
              </w:rPr>
            </w:pPr>
          </w:p>
        </w:tc>
        <w:tc>
          <w:tcPr>
            <w:tcW w:w="949" w:type="dxa"/>
            <w:vAlign w:val="center"/>
          </w:tcPr>
          <w:p w:rsidR="00945A57" w:rsidRPr="00B138F3" w:rsidRDefault="00945A57" w:rsidP="00945A57">
            <w:pPr>
              <w:widowControl w:val="0"/>
              <w:jc w:val="center"/>
              <w:rPr>
                <w:rFonts w:ascii="GHEA Grapalat" w:hAnsi="GHEA Grapalat"/>
                <w:sz w:val="16"/>
                <w:szCs w:val="16"/>
              </w:rPr>
            </w:pPr>
          </w:p>
        </w:tc>
        <w:tc>
          <w:tcPr>
            <w:tcW w:w="662" w:type="dxa"/>
            <w:vAlign w:val="center"/>
          </w:tcPr>
          <w:p w:rsidR="00945A57" w:rsidRPr="00B138F3" w:rsidRDefault="00945A57" w:rsidP="00945A57">
            <w:pPr>
              <w:widowControl w:val="0"/>
              <w:jc w:val="center"/>
              <w:rPr>
                <w:rFonts w:ascii="GHEA Grapalat" w:hAnsi="GHEA Grapalat"/>
                <w:sz w:val="16"/>
                <w:szCs w:val="16"/>
              </w:rPr>
            </w:pPr>
          </w:p>
        </w:tc>
        <w:tc>
          <w:tcPr>
            <w:tcW w:w="810" w:type="dxa"/>
            <w:vAlign w:val="center"/>
          </w:tcPr>
          <w:p w:rsidR="00945A57" w:rsidRPr="00B138F3" w:rsidRDefault="00945A57" w:rsidP="00945A57">
            <w:pPr>
              <w:widowControl w:val="0"/>
              <w:jc w:val="center"/>
              <w:rPr>
                <w:rFonts w:ascii="GHEA Grapalat" w:hAnsi="GHEA Grapalat"/>
                <w:sz w:val="16"/>
                <w:szCs w:val="16"/>
              </w:rPr>
            </w:pPr>
          </w:p>
        </w:tc>
        <w:tc>
          <w:tcPr>
            <w:tcW w:w="523" w:type="dxa"/>
            <w:vAlign w:val="center"/>
          </w:tcPr>
          <w:p w:rsidR="00945A57" w:rsidRPr="00B138F3" w:rsidRDefault="00945A57" w:rsidP="00945A57">
            <w:pPr>
              <w:widowControl w:val="0"/>
              <w:jc w:val="center"/>
              <w:rPr>
                <w:rFonts w:ascii="GHEA Grapalat" w:hAnsi="GHEA Grapalat"/>
                <w:sz w:val="16"/>
                <w:szCs w:val="16"/>
              </w:rPr>
            </w:pPr>
          </w:p>
        </w:tc>
        <w:tc>
          <w:tcPr>
            <w:tcW w:w="603" w:type="dxa"/>
            <w:gridSpan w:val="2"/>
            <w:vAlign w:val="center"/>
          </w:tcPr>
          <w:p w:rsidR="00945A57" w:rsidRPr="00B138F3" w:rsidRDefault="00945A57" w:rsidP="00945A57">
            <w:pPr>
              <w:widowControl w:val="0"/>
              <w:jc w:val="center"/>
              <w:rPr>
                <w:rFonts w:ascii="GHEA Grapalat" w:hAnsi="GHEA Grapalat"/>
                <w:sz w:val="16"/>
                <w:szCs w:val="16"/>
              </w:rPr>
            </w:pPr>
          </w:p>
        </w:tc>
        <w:tc>
          <w:tcPr>
            <w:tcW w:w="675" w:type="dxa"/>
          </w:tcPr>
          <w:p w:rsidR="00945A57" w:rsidRDefault="00945A57" w:rsidP="00945A57">
            <w:pPr>
              <w:jc w:val="center"/>
              <w:rPr>
                <w:rFonts w:ascii="GHEA Grapalat" w:hAnsi="GHEA Grapalat"/>
                <w:sz w:val="16"/>
                <w:szCs w:val="16"/>
              </w:rPr>
            </w:pPr>
          </w:p>
        </w:tc>
        <w:tc>
          <w:tcPr>
            <w:tcW w:w="789" w:type="dxa"/>
          </w:tcPr>
          <w:p w:rsidR="00945A57" w:rsidRPr="001D0CA2" w:rsidRDefault="00945A57" w:rsidP="00945A57">
            <w:pPr>
              <w:jc w:val="center"/>
              <w:rPr>
                <w:rFonts w:ascii="GHEA Grapalat" w:hAnsi="GHEA Grapalat"/>
                <w:sz w:val="16"/>
                <w:szCs w:val="16"/>
                <w:lang w:val="pt-BR"/>
              </w:rPr>
            </w:pPr>
          </w:p>
        </w:tc>
        <w:tc>
          <w:tcPr>
            <w:tcW w:w="864" w:type="dxa"/>
          </w:tcPr>
          <w:p w:rsidR="00945A57" w:rsidRPr="001D0CA2" w:rsidRDefault="00945A57" w:rsidP="00945A57">
            <w:pPr>
              <w:jc w:val="center"/>
              <w:rPr>
                <w:rFonts w:ascii="GHEA Grapalat" w:hAnsi="GHEA Grapalat"/>
                <w:sz w:val="16"/>
                <w:szCs w:val="16"/>
                <w:lang w:val="pt-BR"/>
              </w:rPr>
            </w:pPr>
            <w:r>
              <w:rPr>
                <w:rFonts w:ascii="GHEA Grapalat" w:hAnsi="GHEA Grapalat"/>
                <w:sz w:val="16"/>
                <w:szCs w:val="16"/>
              </w:rPr>
              <w:t>6</w:t>
            </w:r>
            <w:r>
              <w:rPr>
                <w:rFonts w:ascii="GHEA Grapalat" w:hAnsi="GHEA Grapalat"/>
                <w:sz w:val="16"/>
                <w:szCs w:val="16"/>
                <w:lang w:val="pt-BR"/>
              </w:rPr>
              <w:t>0</w:t>
            </w:r>
            <w:r w:rsidRPr="001D0CA2">
              <w:rPr>
                <w:rFonts w:ascii="GHEA Grapalat" w:hAnsi="GHEA Grapalat"/>
                <w:sz w:val="16"/>
                <w:szCs w:val="16"/>
                <w:lang w:val="pt-BR"/>
              </w:rPr>
              <w:t>%</w:t>
            </w:r>
          </w:p>
        </w:tc>
        <w:tc>
          <w:tcPr>
            <w:tcW w:w="835" w:type="dxa"/>
          </w:tcPr>
          <w:p w:rsidR="00945A57" w:rsidRPr="001D0CA2" w:rsidRDefault="00945A57" w:rsidP="00945A57">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913" w:type="dxa"/>
          </w:tcPr>
          <w:p w:rsidR="00945A57" w:rsidRPr="001D0CA2" w:rsidRDefault="00945A57" w:rsidP="00945A57">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838" w:type="dxa"/>
          </w:tcPr>
          <w:p w:rsidR="00945A57" w:rsidRPr="001D0CA2" w:rsidRDefault="00945A57" w:rsidP="00945A57">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56" w:type="dxa"/>
          </w:tcPr>
          <w:p w:rsidR="00945A57" w:rsidRPr="001D0CA2" w:rsidRDefault="00945A57" w:rsidP="00945A57">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945A57" w:rsidRPr="00B138F3" w:rsidTr="00FF0B9A">
        <w:trPr>
          <w:trHeight w:val="404"/>
          <w:jc w:val="center"/>
        </w:trPr>
        <w:tc>
          <w:tcPr>
            <w:tcW w:w="1666" w:type="dxa"/>
          </w:tcPr>
          <w:p w:rsidR="00945A57" w:rsidRPr="00E55225" w:rsidRDefault="00945A57" w:rsidP="00945A57">
            <w:pPr>
              <w:pStyle w:val="aff"/>
              <w:numPr>
                <w:ilvl w:val="0"/>
                <w:numId w:val="36"/>
              </w:numPr>
              <w:rPr>
                <w:rFonts w:ascii="GHEA Grapalat" w:hAnsi="GHEA Grapalat"/>
                <w:i/>
                <w:sz w:val="16"/>
                <w:szCs w:val="16"/>
                <w:lang w:val="en-US"/>
              </w:rPr>
            </w:pPr>
          </w:p>
        </w:tc>
        <w:tc>
          <w:tcPr>
            <w:tcW w:w="1948" w:type="dxa"/>
          </w:tcPr>
          <w:p w:rsidR="00945A57" w:rsidRPr="00180A2F" w:rsidRDefault="00945A57" w:rsidP="00945A57">
            <w:r w:rsidRPr="00180A2F">
              <w:t>15821500</w:t>
            </w:r>
          </w:p>
        </w:tc>
        <w:tc>
          <w:tcPr>
            <w:tcW w:w="2163" w:type="dxa"/>
            <w:gridSpan w:val="2"/>
          </w:tcPr>
          <w:p w:rsidR="00945A57" w:rsidRPr="00180A2F" w:rsidRDefault="00945A57" w:rsidP="00945A57">
            <w:r w:rsidRPr="00180A2F">
              <w:t xml:space="preserve">сладкое печенье </w:t>
            </w:r>
          </w:p>
        </w:tc>
        <w:tc>
          <w:tcPr>
            <w:tcW w:w="911" w:type="dxa"/>
            <w:gridSpan w:val="2"/>
            <w:vAlign w:val="center"/>
          </w:tcPr>
          <w:p w:rsidR="00945A57" w:rsidRPr="00B138F3" w:rsidRDefault="00945A57" w:rsidP="00945A57">
            <w:pPr>
              <w:widowControl w:val="0"/>
              <w:jc w:val="center"/>
              <w:rPr>
                <w:rFonts w:ascii="GHEA Grapalat" w:hAnsi="GHEA Grapalat"/>
                <w:sz w:val="16"/>
                <w:szCs w:val="16"/>
              </w:rPr>
            </w:pPr>
          </w:p>
        </w:tc>
        <w:tc>
          <w:tcPr>
            <w:tcW w:w="949" w:type="dxa"/>
            <w:vAlign w:val="center"/>
          </w:tcPr>
          <w:p w:rsidR="00945A57" w:rsidRPr="00B138F3" w:rsidRDefault="00945A57" w:rsidP="00945A57">
            <w:pPr>
              <w:widowControl w:val="0"/>
              <w:jc w:val="center"/>
              <w:rPr>
                <w:rFonts w:ascii="GHEA Grapalat" w:hAnsi="GHEA Grapalat"/>
                <w:sz w:val="16"/>
                <w:szCs w:val="16"/>
              </w:rPr>
            </w:pPr>
          </w:p>
        </w:tc>
        <w:tc>
          <w:tcPr>
            <w:tcW w:w="662" w:type="dxa"/>
            <w:vAlign w:val="center"/>
          </w:tcPr>
          <w:p w:rsidR="00945A57" w:rsidRPr="00B138F3" w:rsidRDefault="00945A57" w:rsidP="00945A57">
            <w:pPr>
              <w:widowControl w:val="0"/>
              <w:jc w:val="center"/>
              <w:rPr>
                <w:rFonts w:ascii="GHEA Grapalat" w:hAnsi="GHEA Grapalat"/>
                <w:sz w:val="16"/>
                <w:szCs w:val="16"/>
              </w:rPr>
            </w:pPr>
          </w:p>
        </w:tc>
        <w:tc>
          <w:tcPr>
            <w:tcW w:w="810" w:type="dxa"/>
            <w:vAlign w:val="center"/>
          </w:tcPr>
          <w:p w:rsidR="00945A57" w:rsidRPr="00B138F3" w:rsidRDefault="00945A57" w:rsidP="00945A57">
            <w:pPr>
              <w:widowControl w:val="0"/>
              <w:jc w:val="center"/>
              <w:rPr>
                <w:rFonts w:ascii="GHEA Grapalat" w:hAnsi="GHEA Grapalat"/>
                <w:sz w:val="16"/>
                <w:szCs w:val="16"/>
              </w:rPr>
            </w:pPr>
          </w:p>
        </w:tc>
        <w:tc>
          <w:tcPr>
            <w:tcW w:w="523" w:type="dxa"/>
            <w:vAlign w:val="center"/>
          </w:tcPr>
          <w:p w:rsidR="00945A57" w:rsidRPr="00B138F3" w:rsidRDefault="00945A57" w:rsidP="00945A57">
            <w:pPr>
              <w:widowControl w:val="0"/>
              <w:jc w:val="center"/>
              <w:rPr>
                <w:rFonts w:ascii="GHEA Grapalat" w:hAnsi="GHEA Grapalat"/>
                <w:sz w:val="16"/>
                <w:szCs w:val="16"/>
              </w:rPr>
            </w:pPr>
          </w:p>
        </w:tc>
        <w:tc>
          <w:tcPr>
            <w:tcW w:w="603" w:type="dxa"/>
            <w:gridSpan w:val="2"/>
            <w:vAlign w:val="center"/>
          </w:tcPr>
          <w:p w:rsidR="00945A57" w:rsidRPr="00B138F3" w:rsidRDefault="00945A57" w:rsidP="00945A57">
            <w:pPr>
              <w:widowControl w:val="0"/>
              <w:jc w:val="center"/>
              <w:rPr>
                <w:rFonts w:ascii="GHEA Grapalat" w:hAnsi="GHEA Grapalat"/>
                <w:sz w:val="16"/>
                <w:szCs w:val="16"/>
              </w:rPr>
            </w:pPr>
          </w:p>
        </w:tc>
        <w:tc>
          <w:tcPr>
            <w:tcW w:w="675" w:type="dxa"/>
          </w:tcPr>
          <w:p w:rsidR="00945A57" w:rsidRDefault="00945A57" w:rsidP="00945A57">
            <w:pPr>
              <w:jc w:val="center"/>
              <w:rPr>
                <w:rFonts w:ascii="GHEA Grapalat" w:hAnsi="GHEA Grapalat"/>
                <w:sz w:val="16"/>
                <w:szCs w:val="16"/>
              </w:rPr>
            </w:pPr>
          </w:p>
        </w:tc>
        <w:tc>
          <w:tcPr>
            <w:tcW w:w="789" w:type="dxa"/>
          </w:tcPr>
          <w:p w:rsidR="00945A57" w:rsidRPr="001D0CA2" w:rsidRDefault="00945A57" w:rsidP="00945A57">
            <w:pPr>
              <w:jc w:val="center"/>
              <w:rPr>
                <w:rFonts w:ascii="GHEA Grapalat" w:hAnsi="GHEA Grapalat"/>
                <w:sz w:val="16"/>
                <w:szCs w:val="16"/>
                <w:lang w:val="pt-BR"/>
              </w:rPr>
            </w:pPr>
          </w:p>
        </w:tc>
        <w:tc>
          <w:tcPr>
            <w:tcW w:w="864" w:type="dxa"/>
          </w:tcPr>
          <w:p w:rsidR="00945A57" w:rsidRPr="001D0CA2" w:rsidRDefault="00945A57" w:rsidP="00945A57">
            <w:pPr>
              <w:jc w:val="center"/>
              <w:rPr>
                <w:rFonts w:ascii="GHEA Grapalat" w:hAnsi="GHEA Grapalat"/>
                <w:sz w:val="16"/>
                <w:szCs w:val="16"/>
                <w:lang w:val="pt-BR"/>
              </w:rPr>
            </w:pPr>
            <w:r>
              <w:rPr>
                <w:rFonts w:ascii="GHEA Grapalat" w:hAnsi="GHEA Grapalat"/>
                <w:sz w:val="16"/>
                <w:szCs w:val="16"/>
              </w:rPr>
              <w:t>6</w:t>
            </w:r>
            <w:r>
              <w:rPr>
                <w:rFonts w:ascii="GHEA Grapalat" w:hAnsi="GHEA Grapalat"/>
                <w:sz w:val="16"/>
                <w:szCs w:val="16"/>
                <w:lang w:val="pt-BR"/>
              </w:rPr>
              <w:t>0</w:t>
            </w:r>
            <w:r w:rsidRPr="001D0CA2">
              <w:rPr>
                <w:rFonts w:ascii="GHEA Grapalat" w:hAnsi="GHEA Grapalat"/>
                <w:sz w:val="16"/>
                <w:szCs w:val="16"/>
                <w:lang w:val="pt-BR"/>
              </w:rPr>
              <w:t>%</w:t>
            </w:r>
          </w:p>
        </w:tc>
        <w:tc>
          <w:tcPr>
            <w:tcW w:w="835" w:type="dxa"/>
          </w:tcPr>
          <w:p w:rsidR="00945A57" w:rsidRPr="001D0CA2" w:rsidRDefault="00945A57" w:rsidP="00945A57">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913" w:type="dxa"/>
          </w:tcPr>
          <w:p w:rsidR="00945A57" w:rsidRPr="001D0CA2" w:rsidRDefault="00945A57" w:rsidP="00945A57">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838" w:type="dxa"/>
          </w:tcPr>
          <w:p w:rsidR="00945A57" w:rsidRPr="001D0CA2" w:rsidRDefault="00945A57" w:rsidP="00945A57">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56" w:type="dxa"/>
          </w:tcPr>
          <w:p w:rsidR="00945A57" w:rsidRPr="001D0CA2" w:rsidRDefault="00945A57" w:rsidP="00945A57">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FF0B9A" w:rsidRPr="00B138F3" w:rsidTr="00FF0B9A">
        <w:trPr>
          <w:trHeight w:val="404"/>
          <w:jc w:val="center"/>
        </w:trPr>
        <w:tc>
          <w:tcPr>
            <w:tcW w:w="1666" w:type="dxa"/>
          </w:tcPr>
          <w:p w:rsidR="00FF0B9A" w:rsidRPr="00E55225" w:rsidRDefault="00FF0B9A" w:rsidP="00FF0B9A">
            <w:pPr>
              <w:pStyle w:val="aff"/>
              <w:numPr>
                <w:ilvl w:val="0"/>
                <w:numId w:val="36"/>
              </w:numPr>
              <w:rPr>
                <w:rFonts w:ascii="GHEA Grapalat" w:hAnsi="GHEA Grapalat"/>
                <w:i/>
                <w:sz w:val="16"/>
                <w:szCs w:val="16"/>
                <w:lang w:val="en-US"/>
              </w:rPr>
            </w:pPr>
          </w:p>
        </w:tc>
        <w:tc>
          <w:tcPr>
            <w:tcW w:w="1948" w:type="dxa"/>
          </w:tcPr>
          <w:p w:rsidR="00FF0B9A" w:rsidRPr="00180A2F" w:rsidRDefault="00FF0B9A" w:rsidP="00FF0B9A">
            <w:r w:rsidRPr="00180A2F">
              <w:t>15821500</w:t>
            </w:r>
          </w:p>
        </w:tc>
        <w:tc>
          <w:tcPr>
            <w:tcW w:w="2163" w:type="dxa"/>
            <w:gridSpan w:val="2"/>
          </w:tcPr>
          <w:p w:rsidR="00FF0B9A" w:rsidRPr="00180A2F" w:rsidRDefault="00FF0B9A" w:rsidP="00FF0B9A">
            <w:r w:rsidRPr="00180A2F">
              <w:t xml:space="preserve">сладкое печенье </w:t>
            </w:r>
          </w:p>
        </w:tc>
        <w:tc>
          <w:tcPr>
            <w:tcW w:w="911" w:type="dxa"/>
            <w:gridSpan w:val="2"/>
            <w:vAlign w:val="center"/>
          </w:tcPr>
          <w:p w:rsidR="00FF0B9A" w:rsidRPr="00B138F3" w:rsidRDefault="00FF0B9A" w:rsidP="00FF0B9A">
            <w:pPr>
              <w:widowControl w:val="0"/>
              <w:jc w:val="center"/>
              <w:rPr>
                <w:rFonts w:ascii="GHEA Grapalat" w:hAnsi="GHEA Grapalat"/>
                <w:sz w:val="16"/>
                <w:szCs w:val="16"/>
              </w:rPr>
            </w:pPr>
          </w:p>
        </w:tc>
        <w:tc>
          <w:tcPr>
            <w:tcW w:w="949" w:type="dxa"/>
            <w:vAlign w:val="center"/>
          </w:tcPr>
          <w:p w:rsidR="00FF0B9A" w:rsidRPr="00B138F3" w:rsidRDefault="00FF0B9A" w:rsidP="00FF0B9A">
            <w:pPr>
              <w:widowControl w:val="0"/>
              <w:jc w:val="center"/>
              <w:rPr>
                <w:rFonts w:ascii="GHEA Grapalat" w:hAnsi="GHEA Grapalat"/>
                <w:sz w:val="16"/>
                <w:szCs w:val="16"/>
              </w:rPr>
            </w:pPr>
          </w:p>
        </w:tc>
        <w:tc>
          <w:tcPr>
            <w:tcW w:w="662" w:type="dxa"/>
            <w:vAlign w:val="center"/>
          </w:tcPr>
          <w:p w:rsidR="00FF0B9A" w:rsidRPr="00B138F3" w:rsidRDefault="00FF0B9A" w:rsidP="00FF0B9A">
            <w:pPr>
              <w:widowControl w:val="0"/>
              <w:jc w:val="center"/>
              <w:rPr>
                <w:rFonts w:ascii="GHEA Grapalat" w:hAnsi="GHEA Grapalat"/>
                <w:sz w:val="16"/>
                <w:szCs w:val="16"/>
              </w:rPr>
            </w:pPr>
          </w:p>
        </w:tc>
        <w:tc>
          <w:tcPr>
            <w:tcW w:w="810" w:type="dxa"/>
            <w:vAlign w:val="center"/>
          </w:tcPr>
          <w:p w:rsidR="00FF0B9A" w:rsidRPr="00B138F3" w:rsidRDefault="00FF0B9A" w:rsidP="00FF0B9A">
            <w:pPr>
              <w:widowControl w:val="0"/>
              <w:jc w:val="center"/>
              <w:rPr>
                <w:rFonts w:ascii="GHEA Grapalat" w:hAnsi="GHEA Grapalat"/>
                <w:sz w:val="16"/>
                <w:szCs w:val="16"/>
              </w:rPr>
            </w:pPr>
          </w:p>
        </w:tc>
        <w:tc>
          <w:tcPr>
            <w:tcW w:w="523" w:type="dxa"/>
            <w:vAlign w:val="center"/>
          </w:tcPr>
          <w:p w:rsidR="00FF0B9A" w:rsidRPr="00B138F3" w:rsidRDefault="00FF0B9A" w:rsidP="00FF0B9A">
            <w:pPr>
              <w:widowControl w:val="0"/>
              <w:jc w:val="center"/>
              <w:rPr>
                <w:rFonts w:ascii="GHEA Grapalat" w:hAnsi="GHEA Grapalat"/>
                <w:sz w:val="16"/>
                <w:szCs w:val="16"/>
              </w:rPr>
            </w:pPr>
          </w:p>
        </w:tc>
        <w:tc>
          <w:tcPr>
            <w:tcW w:w="603" w:type="dxa"/>
            <w:gridSpan w:val="2"/>
            <w:vAlign w:val="center"/>
          </w:tcPr>
          <w:p w:rsidR="00FF0B9A" w:rsidRPr="00B138F3" w:rsidRDefault="00FF0B9A" w:rsidP="00FF0B9A">
            <w:pPr>
              <w:widowControl w:val="0"/>
              <w:jc w:val="center"/>
              <w:rPr>
                <w:rFonts w:ascii="GHEA Grapalat" w:hAnsi="GHEA Grapalat"/>
                <w:sz w:val="16"/>
                <w:szCs w:val="16"/>
              </w:rPr>
            </w:pPr>
          </w:p>
        </w:tc>
        <w:tc>
          <w:tcPr>
            <w:tcW w:w="675" w:type="dxa"/>
          </w:tcPr>
          <w:p w:rsidR="00FF0B9A" w:rsidRDefault="00FF0B9A" w:rsidP="00FF0B9A">
            <w:pPr>
              <w:jc w:val="center"/>
              <w:rPr>
                <w:rFonts w:ascii="GHEA Grapalat" w:hAnsi="GHEA Grapalat"/>
                <w:sz w:val="16"/>
                <w:szCs w:val="16"/>
              </w:rPr>
            </w:pPr>
          </w:p>
        </w:tc>
        <w:tc>
          <w:tcPr>
            <w:tcW w:w="789" w:type="dxa"/>
          </w:tcPr>
          <w:p w:rsidR="00FF0B9A" w:rsidRPr="001D0CA2" w:rsidRDefault="00FF0B9A" w:rsidP="00FF0B9A">
            <w:pPr>
              <w:jc w:val="center"/>
              <w:rPr>
                <w:rFonts w:ascii="GHEA Grapalat" w:hAnsi="GHEA Grapalat"/>
                <w:sz w:val="16"/>
                <w:szCs w:val="16"/>
                <w:lang w:val="pt-BR"/>
              </w:rPr>
            </w:pPr>
          </w:p>
        </w:tc>
        <w:tc>
          <w:tcPr>
            <w:tcW w:w="864" w:type="dxa"/>
          </w:tcPr>
          <w:p w:rsidR="00FF0B9A" w:rsidRPr="001D0CA2" w:rsidRDefault="00FF0B9A" w:rsidP="00FF0B9A">
            <w:pPr>
              <w:jc w:val="center"/>
              <w:rPr>
                <w:rFonts w:ascii="GHEA Grapalat" w:hAnsi="GHEA Grapalat"/>
                <w:sz w:val="16"/>
                <w:szCs w:val="16"/>
                <w:lang w:val="pt-BR"/>
              </w:rPr>
            </w:pPr>
            <w:r>
              <w:rPr>
                <w:rFonts w:ascii="GHEA Grapalat" w:hAnsi="GHEA Grapalat"/>
                <w:sz w:val="16"/>
                <w:szCs w:val="16"/>
              </w:rPr>
              <w:t>6</w:t>
            </w:r>
            <w:r>
              <w:rPr>
                <w:rFonts w:ascii="GHEA Grapalat" w:hAnsi="GHEA Grapalat"/>
                <w:sz w:val="16"/>
                <w:szCs w:val="16"/>
                <w:lang w:val="pt-BR"/>
              </w:rPr>
              <w:t>0</w:t>
            </w:r>
            <w:r w:rsidRPr="001D0CA2">
              <w:rPr>
                <w:rFonts w:ascii="GHEA Grapalat" w:hAnsi="GHEA Grapalat"/>
                <w:sz w:val="16"/>
                <w:szCs w:val="16"/>
                <w:lang w:val="pt-BR"/>
              </w:rPr>
              <w:t>%</w:t>
            </w:r>
          </w:p>
        </w:tc>
        <w:tc>
          <w:tcPr>
            <w:tcW w:w="835" w:type="dxa"/>
          </w:tcPr>
          <w:p w:rsidR="00FF0B9A" w:rsidRPr="001D0CA2" w:rsidRDefault="00FF0B9A" w:rsidP="00FF0B9A">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913" w:type="dxa"/>
          </w:tcPr>
          <w:p w:rsidR="00FF0B9A" w:rsidRPr="001D0CA2" w:rsidRDefault="00FF0B9A" w:rsidP="00FF0B9A">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838" w:type="dxa"/>
          </w:tcPr>
          <w:p w:rsidR="00FF0B9A" w:rsidRPr="001D0CA2" w:rsidRDefault="00FF0B9A" w:rsidP="00FF0B9A">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56" w:type="dxa"/>
          </w:tcPr>
          <w:p w:rsidR="00FF0B9A" w:rsidRPr="001D0CA2" w:rsidRDefault="00FF0B9A" w:rsidP="00FF0B9A">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057BBB" w:rsidRPr="00B138F3" w:rsidTr="00FF0B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8"/>
          <w:wAfter w:w="5943" w:type="dxa"/>
          <w:jc w:val="center"/>
        </w:trPr>
        <w:tc>
          <w:tcPr>
            <w:tcW w:w="4716" w:type="dxa"/>
            <w:gridSpan w:val="3"/>
          </w:tcPr>
          <w:p w:rsidR="00057BBB" w:rsidRPr="00B138F3" w:rsidRDefault="00057BBB"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57BBB" w:rsidRPr="00B138F3" w:rsidRDefault="00057BBB" w:rsidP="00703B41">
            <w:pPr>
              <w:widowControl w:val="0"/>
              <w:spacing w:after="160"/>
              <w:jc w:val="center"/>
              <w:rPr>
                <w:rFonts w:ascii="GHEA Grapalat" w:hAnsi="GHEA Grapalat"/>
              </w:rPr>
            </w:pPr>
          </w:p>
        </w:tc>
        <w:tc>
          <w:tcPr>
            <w:tcW w:w="1185" w:type="dxa"/>
            <w:gridSpan w:val="2"/>
          </w:tcPr>
          <w:p w:rsidR="00057BBB" w:rsidRPr="00B138F3" w:rsidRDefault="00057BBB" w:rsidP="00B46D58">
            <w:pPr>
              <w:widowControl w:val="0"/>
              <w:spacing w:after="160"/>
              <w:jc w:val="center"/>
              <w:rPr>
                <w:rFonts w:ascii="GHEA Grapalat" w:hAnsi="GHEA Grapalat"/>
              </w:rPr>
            </w:pPr>
          </w:p>
        </w:tc>
        <w:tc>
          <w:tcPr>
            <w:tcW w:w="4061" w:type="dxa"/>
            <w:gridSpan w:val="6"/>
          </w:tcPr>
          <w:p w:rsidR="00057BBB" w:rsidRPr="00B138F3" w:rsidRDefault="00057BBB" w:rsidP="00B46D58">
            <w:pPr>
              <w:widowControl w:val="0"/>
              <w:spacing w:after="160"/>
              <w:jc w:val="center"/>
              <w:rPr>
                <w:rFonts w:ascii="GHEA Grapalat" w:hAnsi="GHEA Grapalat" w:cs="Sylfaen"/>
                <w:b/>
                <w:bCs/>
              </w:rPr>
            </w:pPr>
            <w:r w:rsidRPr="00B138F3">
              <w:rPr>
                <w:rFonts w:ascii="GHEA Grapalat" w:hAnsi="GHEA Grapalat"/>
                <w:b/>
              </w:rPr>
              <w:t>ПРОДАВЕЦ</w:t>
            </w:r>
          </w:p>
          <w:p w:rsidR="00057BBB" w:rsidRPr="00B138F3" w:rsidRDefault="00057BBB" w:rsidP="00B46D58">
            <w:pPr>
              <w:widowControl w:val="0"/>
              <w:jc w:val="center"/>
              <w:rPr>
                <w:rFonts w:ascii="GHEA Grapalat" w:hAnsi="GHEA Grapalat"/>
                <w:lang w:val="en-US"/>
              </w:rPr>
            </w:pPr>
            <w:r w:rsidRPr="00B138F3">
              <w:rPr>
                <w:rFonts w:ascii="GHEA Grapalat" w:hAnsi="GHEA Grapalat"/>
                <w:lang w:val="en-US"/>
              </w:rPr>
              <w:t>______________________</w:t>
            </w:r>
          </w:p>
          <w:p w:rsidR="00057BBB" w:rsidRPr="00B138F3" w:rsidRDefault="00057BBB"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57BBB" w:rsidRPr="00B138F3" w:rsidRDefault="00057BBB"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a3"/>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 xml:space="preserve">умма, подлежащая уплате (тыс. </w:t>
            </w:r>
            <w:proofErr w:type="spellStart"/>
            <w:r w:rsidR="0038400D" w:rsidRPr="00B138F3">
              <w:rPr>
                <w:rFonts w:ascii="GHEA Grapalat" w:hAnsi="GHEA Grapalat"/>
                <w:sz w:val="16"/>
                <w:szCs w:val="16"/>
              </w:rPr>
              <w:t>драмов</w:t>
            </w:r>
            <w:proofErr w:type="spellEnd"/>
            <w:r w:rsidR="0038400D" w:rsidRPr="00B138F3">
              <w:rPr>
                <w:rFonts w:ascii="GHEA Grapalat" w:hAnsi="GHEA Grapalat"/>
                <w:sz w:val="16"/>
                <w:szCs w:val="16"/>
              </w:rPr>
              <w:t>)</w:t>
            </w:r>
          </w:p>
        </w:tc>
        <w:tc>
          <w:tcPr>
            <w:tcW w:w="1333"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proofErr w:type="gramStart"/>
      <w:r w:rsidRPr="00B138F3">
        <w:rPr>
          <w:rFonts w:ascii="GHEA Grapalat" w:hAnsi="GHEA Grapalat"/>
          <w:snapToGrid w:val="0"/>
        </w:rPr>
        <w:t>Акта,</w:t>
      </w:r>
      <w:r w:rsidRPr="00B138F3">
        <w:rPr>
          <w:rFonts w:ascii="GHEA Grapalat" w:hAnsi="GHEA Grapalat"/>
        </w:rPr>
        <w:t>являются</w:t>
      </w:r>
      <w:proofErr w:type="spellEnd"/>
      <w:proofErr w:type="gramEnd"/>
      <w:r w:rsidRPr="00B138F3">
        <w:rPr>
          <w:rFonts w:ascii="GHEA Grapalat" w:hAnsi="GHEA Grapalat"/>
        </w:rPr>
        <w:t xml:space="preserve">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350"/>
        <w:gridCol w:w="4720"/>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57F" w:rsidRDefault="00F3357F">
      <w:r>
        <w:separator/>
      </w:r>
    </w:p>
  </w:endnote>
  <w:endnote w:type="continuationSeparator" w:id="0">
    <w:p w:rsidR="00F3357F" w:rsidRDefault="00F335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altName w:val="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swiss"/>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inherit">
    <w:altName w:val="Times New Roman"/>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Cambria Math">
    <w:panose1 w:val="02040503050406030204"/>
    <w:charset w:val="00"/>
    <w:family w:val="roman"/>
    <w:pitch w:val="variable"/>
    <w:sig w:usb0="A00002EF" w:usb1="420020E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4027879"/>
      <w:docPartObj>
        <w:docPartGallery w:val="Page Numbers (Bottom of Page)"/>
        <w:docPartUnique/>
      </w:docPartObj>
    </w:sdtPr>
    <w:sdtEndPr>
      <w:rPr>
        <w:rFonts w:ascii="GHEA Grapalat" w:hAnsi="GHEA Grapalat"/>
        <w:sz w:val="24"/>
        <w:szCs w:val="24"/>
      </w:rPr>
    </w:sdtEndPr>
    <w:sdtContent>
      <w:p w:rsidR="00BC5C5F" w:rsidRPr="00C861E9" w:rsidRDefault="00BC5C5F">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D677D9">
          <w:rPr>
            <w:rFonts w:ascii="GHEA Grapalat" w:hAnsi="GHEA Grapalat"/>
            <w:noProof/>
            <w:sz w:val="24"/>
            <w:szCs w:val="24"/>
          </w:rPr>
          <w:t>106</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57F" w:rsidRDefault="00F3357F">
      <w:r>
        <w:separator/>
      </w:r>
    </w:p>
  </w:footnote>
  <w:footnote w:type="continuationSeparator" w:id="0">
    <w:p w:rsidR="00F3357F" w:rsidRDefault="00F3357F">
      <w:r>
        <w:continuationSeparator/>
      </w:r>
    </w:p>
  </w:footnote>
  <w:footnote w:id="1">
    <w:p w:rsidR="00BC5C5F" w:rsidRPr="00CD6B60" w:rsidRDefault="00BC5C5F"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BC5C5F" w:rsidRPr="00CD6B60" w:rsidRDefault="00BC5C5F"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w:t>
      </w:r>
      <w:proofErr w:type="gramStart"/>
      <w:r w:rsidRPr="00CD6B60">
        <w:rPr>
          <w:rFonts w:ascii="GHEA Grapalat" w:hAnsi="GHEA Grapalat"/>
          <w:i/>
          <w:sz w:val="20"/>
          <w:szCs w:val="20"/>
        </w:rPr>
        <w:t>абзац  пункта</w:t>
      </w:r>
      <w:proofErr w:type="gramEnd"/>
      <w:r w:rsidRPr="00CD6B60">
        <w:rPr>
          <w:rFonts w:ascii="GHEA Grapalat" w:hAnsi="GHEA Grapalat"/>
          <w:i/>
          <w:sz w:val="20"/>
          <w:szCs w:val="20"/>
        </w:rPr>
        <w:t xml:space="preserve">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proofErr w:type="gramStart"/>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быть</w:t>
      </w:r>
      <w:proofErr w:type="gramEnd"/>
      <w:r>
        <w:rPr>
          <w:rFonts w:ascii="GHEA Grapalat" w:hAnsi="GHEA Grapalat"/>
          <w:i/>
          <w:sz w:val="20"/>
          <w:szCs w:val="20"/>
        </w:rPr>
        <w:t xml:space="preserve">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w:t>
      </w:r>
      <w:proofErr w:type="spellStart"/>
      <w:r w:rsidRPr="00CD6B60">
        <w:rPr>
          <w:rFonts w:ascii="GHEA Grapalat" w:hAnsi="GHEA Grapalat"/>
          <w:i/>
          <w:sz w:val="20"/>
          <w:szCs w:val="20"/>
        </w:rPr>
        <w:t>процедуру.Разъяснение</w:t>
      </w:r>
      <w:proofErr w:type="spellEnd"/>
      <w:r w:rsidRPr="00CD6B60">
        <w:rPr>
          <w:rFonts w:ascii="GHEA Grapalat" w:hAnsi="GHEA Grapalat"/>
          <w:i/>
          <w:sz w:val="20"/>
          <w:szCs w:val="20"/>
        </w:rPr>
        <w:t xml:space="preserve">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BC5C5F" w:rsidRPr="00CD6B60" w:rsidRDefault="00BC5C5F"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BC5C5F" w:rsidRPr="00CD6B60" w:rsidRDefault="00BC5C5F"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2">
    <w:p w:rsidR="00BC5C5F" w:rsidRPr="00CA2B01" w:rsidRDefault="00BC5C5F" w:rsidP="00182C2E">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rsidR="00BC5C5F" w:rsidRPr="00CA2B01" w:rsidRDefault="00BC5C5F" w:rsidP="00182C2E">
      <w:pPr>
        <w:widowControl w:val="0"/>
        <w:jc w:val="both"/>
        <w:rPr>
          <w:rFonts w:ascii="GHEA Grapalat" w:hAnsi="GHEA Grapalat"/>
          <w:i/>
          <w:sz w:val="20"/>
          <w:szCs w:val="20"/>
        </w:rPr>
      </w:pPr>
      <w:r w:rsidRPr="00CA2B01">
        <w:rPr>
          <w:rFonts w:ascii="GHEA Grapalat" w:hAnsi="GHEA Grapalat"/>
          <w:i/>
          <w:sz w:val="20"/>
          <w:szCs w:val="20"/>
        </w:rPr>
        <w:t>-</w:t>
      </w:r>
      <w:r w:rsidRPr="00CA2B01">
        <w:rPr>
          <w:rFonts w:ascii="GHEA Grapalat" w:hAnsi="GHEA Grapalat"/>
          <w:i/>
          <w:sz w:val="20"/>
          <w:szCs w:val="20"/>
          <w:lang w:val="hy-AM"/>
        </w:rPr>
        <w:t xml:space="preserve"> </w:t>
      </w:r>
      <w:r w:rsidRPr="00CA2B01">
        <w:rPr>
          <w:rFonts w:ascii="GHEA Grapalat" w:hAnsi="GHEA Grapalat"/>
          <w:i/>
          <w:sz w:val="20"/>
          <w:szCs w:val="20"/>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w:t>
      </w:r>
      <w:proofErr w:type="spellStart"/>
      <w:proofErr w:type="gramStart"/>
      <w:r w:rsidRPr="00CA2B01">
        <w:rPr>
          <w:rFonts w:ascii="GHEA Grapalat" w:hAnsi="GHEA Grapalat"/>
          <w:i/>
          <w:sz w:val="20"/>
          <w:szCs w:val="20"/>
        </w:rPr>
        <w:t>драмов</w:t>
      </w:r>
      <w:proofErr w:type="spellEnd"/>
      <w:r w:rsidRPr="00CA2B01">
        <w:rPr>
          <w:rFonts w:ascii="GHEA Grapalat" w:hAnsi="GHEA Grapalat"/>
          <w:i/>
          <w:sz w:val="20"/>
          <w:szCs w:val="20"/>
        </w:rPr>
        <w:t xml:space="preserve">  РА</w:t>
      </w:r>
      <w:proofErr w:type="gramEnd"/>
      <w:r w:rsidRPr="00CA2B01">
        <w:rPr>
          <w:rFonts w:ascii="GHEA Grapalat" w:hAnsi="GHEA Grapalat"/>
          <w:i/>
          <w:sz w:val="20"/>
          <w:szCs w:val="20"/>
        </w:rPr>
        <w:t xml:space="preserve"> и для полного выполнения заключаемого договора в дальнейшем также потребуются финансовые средства,</w:t>
      </w:r>
    </w:p>
    <w:p w:rsidR="00BC5C5F" w:rsidRPr="00CA2B01" w:rsidRDefault="00BC5C5F"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CA2B01">
        <w:t xml:space="preserve"> </w:t>
      </w:r>
      <w:r w:rsidRPr="00CA2B01">
        <w:rPr>
          <w:rFonts w:ascii="GHEA Grapalat" w:hAnsi="GHEA Grapalat"/>
          <w:i/>
          <w:sz w:val="20"/>
          <w:szCs w:val="20"/>
        </w:rPr>
        <w:t xml:space="preserve">цена закупаемого товара по заявке на закупку в рамках данной процедуры не превышает 25 млн. </w:t>
      </w:r>
      <w:proofErr w:type="spellStart"/>
      <w:r w:rsidRPr="00CA2B01">
        <w:rPr>
          <w:rFonts w:ascii="GHEA Grapalat" w:hAnsi="GHEA Grapalat"/>
          <w:i/>
          <w:sz w:val="20"/>
          <w:szCs w:val="20"/>
        </w:rPr>
        <w:t>драмов</w:t>
      </w:r>
      <w:proofErr w:type="spellEnd"/>
      <w:r w:rsidRPr="00CA2B01">
        <w:rPr>
          <w:rFonts w:ascii="GHEA Grapalat" w:hAnsi="GHEA Grapalat"/>
          <w:i/>
          <w:sz w:val="20"/>
          <w:szCs w:val="20"/>
        </w:rPr>
        <w:t xml:space="preserve"> РА</w:t>
      </w:r>
    </w:p>
  </w:footnote>
  <w:footnote w:id="3">
    <w:p w:rsidR="00BC5C5F" w:rsidRPr="0034222E" w:rsidDel="00932115" w:rsidRDefault="00BC5C5F" w:rsidP="00AF1F59">
      <w:pPr>
        <w:pStyle w:val="af2"/>
        <w:jc w:val="both"/>
        <w:rPr>
          <w:del w:id="0" w:author="Inesa Kocharyan" w:date="2019-10-29T12:18:00Z"/>
        </w:rPr>
      </w:pPr>
      <w:r w:rsidRPr="0034222E">
        <w:rPr>
          <w:rStyle w:val="af6"/>
        </w:rPr>
        <w:t>7</w:t>
      </w:r>
      <w:r w:rsidRPr="0034222E">
        <w:t xml:space="preserve"> </w:t>
      </w:r>
      <w:r w:rsidRPr="0034222E">
        <w:rPr>
          <w:rFonts w:ascii="GHEA Grapalat" w:hAnsi="GHEA Grapalat"/>
          <w:i/>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w:t>
      </w:r>
      <w:proofErr w:type="gramStart"/>
      <w:r w:rsidRPr="0034222E">
        <w:rPr>
          <w:rFonts w:ascii="GHEA Grapalat" w:hAnsi="GHEA Grapalat"/>
          <w:i/>
        </w:rPr>
        <w:t>, ,</w:t>
      </w:r>
      <w:proofErr w:type="gramEnd"/>
      <w:r w:rsidRPr="0034222E">
        <w:rPr>
          <w:rFonts w:ascii="GHEA Grapalat" w:hAnsi="GHEA Grapalat"/>
          <w:i/>
        </w:rPr>
        <w:t xml:space="preserve"> то из подпункта исключаются слова " а также товарный знак, фирменное наименование, марка и наименование производителя.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Pr="0034222E" w:rsidDel="001B47B5">
        <w:rPr>
          <w:rFonts w:ascii="GHEA Grapalat" w:hAnsi="GHEA Grapalat"/>
        </w:rPr>
        <w:t xml:space="preserve"> </w:t>
      </w:r>
      <w:r w:rsidRPr="0034222E">
        <w:rPr>
          <w:rFonts w:ascii="GHEA Grapalat" w:hAnsi="GHEA Grapalat"/>
          <w:i/>
        </w:rPr>
        <w:t>".</w:t>
      </w:r>
    </w:p>
  </w:footnote>
  <w:footnote w:id="4">
    <w:p w:rsidR="00BC5C5F" w:rsidRPr="00D3436F" w:rsidRDefault="00BC5C5F" w:rsidP="00AF1F59">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BC5C5F" w:rsidRPr="000811C1" w:rsidRDefault="00BC5C5F">
      <w:pPr>
        <w:pStyle w:val="af2"/>
        <w:rPr>
          <w:rFonts w:asciiTheme="minorHAnsi" w:hAnsiTheme="minorHAnsi"/>
        </w:rPr>
      </w:pPr>
    </w:p>
  </w:footnote>
  <w:footnote w:id="5">
    <w:p w:rsidR="00BC5C5F" w:rsidRPr="008842CE" w:rsidRDefault="00BC5C5F"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BC5C5F" w:rsidRPr="000811C1" w:rsidRDefault="00BC5C5F">
      <w:pPr>
        <w:pStyle w:val="af2"/>
        <w:rPr>
          <w:lang w:val="af-ZA"/>
        </w:rPr>
      </w:pPr>
    </w:p>
  </w:footnote>
  <w:footnote w:id="6">
    <w:p w:rsidR="00BC5C5F" w:rsidRDefault="00BC5C5F" w:rsidP="00636142">
      <w:pPr>
        <w:pStyle w:val="af2"/>
        <w:jc w:val="both"/>
        <w:rPr>
          <w:rFonts w:ascii="GHEA Grapalat" w:hAnsi="GHEA Grapalat"/>
          <w:i/>
          <w:lang w:val="hy-AM"/>
        </w:rPr>
      </w:pPr>
    </w:p>
    <w:p w:rsidR="00BC5C5F" w:rsidRPr="002227A9" w:rsidRDefault="00BC5C5F" w:rsidP="00636142">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rsidR="00BC5C5F" w:rsidRPr="00636142" w:rsidRDefault="00BC5C5F"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rsidR="00BC5C5F" w:rsidRPr="0092041F" w:rsidRDefault="00BC5C5F"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rsidR="00BC5C5F" w:rsidRPr="0092041F" w:rsidRDefault="00BC5C5F" w:rsidP="00C67FAB">
      <w:pPr>
        <w:pStyle w:val="af2"/>
        <w:jc w:val="both"/>
        <w:rPr>
          <w:rFonts w:ascii="GHEA Grapalat" w:hAnsi="GHEA Grapalat"/>
          <w:i/>
        </w:rPr>
      </w:pPr>
    </w:p>
  </w:footnote>
  <w:footnote w:id="7">
    <w:p w:rsidR="00BC5C5F" w:rsidRPr="004A4643" w:rsidRDefault="00BC5C5F" w:rsidP="00C67FAB">
      <w:pPr>
        <w:pStyle w:val="af2"/>
        <w:jc w:val="both"/>
        <w:rPr>
          <w:rFonts w:ascii="GHEA Grapalat" w:hAnsi="GHEA Grapalat"/>
          <w:i/>
          <w:lang w:val="hy-AM"/>
        </w:rPr>
      </w:pPr>
      <w:r w:rsidRPr="004A4643">
        <w:rPr>
          <w:rStyle w:val="af6"/>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w:t>
      </w:r>
      <w:proofErr w:type="spellStart"/>
      <w:r w:rsidRPr="004A4643">
        <w:rPr>
          <w:rFonts w:ascii="GHEA Grapalat" w:hAnsi="GHEA Grapalat"/>
          <w:i/>
        </w:rPr>
        <w:t>драмов</w:t>
      </w:r>
      <w:proofErr w:type="spellEnd"/>
      <w:r w:rsidRPr="004A4643">
        <w:rPr>
          <w:rFonts w:ascii="GHEA Grapalat" w:hAnsi="GHEA Grapalat"/>
          <w:i/>
        </w:rPr>
        <w:t xml:space="preserve"> РА, то </w:t>
      </w:r>
      <w:proofErr w:type="gramStart"/>
      <w:r w:rsidRPr="004A4643">
        <w:rPr>
          <w:rFonts w:ascii="GHEA Grapalat" w:hAnsi="GHEA Grapalat"/>
          <w:i/>
        </w:rPr>
        <w:t xml:space="preserve">слова </w:t>
      </w:r>
      <w:r w:rsidRPr="004A4643">
        <w:rPr>
          <w:rFonts w:ascii="GHEA Grapalat" w:hAnsi="GHEA Grapalat" w:cs="Times Armenian"/>
          <w:i/>
        </w:rPr>
        <w:t>”</w:t>
      </w:r>
      <w:r w:rsidRPr="004A4643">
        <w:rPr>
          <w:rFonts w:ascii="GHEA Grapalat" w:hAnsi="GHEA Grapalat"/>
          <w:i/>
        </w:rPr>
        <w:t>банковской</w:t>
      </w:r>
      <w:proofErr w:type="gramEnd"/>
      <w:r w:rsidRPr="004A4643">
        <w:rPr>
          <w:rFonts w:ascii="GHEA Grapalat" w:hAnsi="GHEA Grapalat"/>
          <w:i/>
        </w:rPr>
        <w:t xml:space="preserve">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8">
    <w:p w:rsidR="00BC5C5F" w:rsidRPr="008E4439" w:rsidRDefault="00BC5C5F"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BC5C5F" w:rsidRPr="000811C1" w:rsidRDefault="00BC5C5F" w:rsidP="0027573B">
      <w:pPr>
        <w:pStyle w:val="af2"/>
        <w:rPr>
          <w:rFonts w:ascii="Sylfaen" w:hAnsi="Sylfaen"/>
          <w:sz w:val="18"/>
          <w:szCs w:val="18"/>
        </w:rPr>
      </w:pPr>
    </w:p>
  </w:footnote>
  <w:footnote w:id="9">
    <w:p w:rsidR="00BC5C5F" w:rsidRPr="00A31673" w:rsidRDefault="00BC5C5F">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0">
    <w:p w:rsidR="00BC5C5F" w:rsidRPr="00DE7706" w:rsidRDefault="00BC5C5F">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1">
    <w:p w:rsidR="00BC5C5F" w:rsidRPr="008416BA" w:rsidRDefault="00BC5C5F" w:rsidP="00586BC9">
      <w:pPr>
        <w:pStyle w:val="af2"/>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416BA">
        <w:rPr>
          <w:rFonts w:ascii="GHEA Grapalat" w:hAnsi="GHEA Grapalat"/>
          <w:i/>
        </w:rPr>
        <w:t>Fitch</w:t>
      </w:r>
      <w:proofErr w:type="spellEnd"/>
      <w:r w:rsidRPr="008416BA">
        <w:rPr>
          <w:rFonts w:ascii="GHEA Grapalat" w:hAnsi="GHEA Grapalat"/>
          <w:i/>
        </w:rPr>
        <w:t xml:space="preserve">, </w:t>
      </w:r>
      <w:proofErr w:type="spellStart"/>
      <w:r w:rsidRPr="008416BA">
        <w:rPr>
          <w:rFonts w:ascii="GHEA Grapalat" w:hAnsi="GHEA Grapalat"/>
          <w:i/>
        </w:rPr>
        <w:t>Moodys</w:t>
      </w:r>
      <w:proofErr w:type="spellEnd"/>
      <w:r w:rsidRPr="008416BA">
        <w:rPr>
          <w:rFonts w:ascii="GHEA Grapalat" w:hAnsi="GHEA Grapalat"/>
          <w:i/>
        </w:rPr>
        <w:t xml:space="preserve">, </w:t>
      </w:r>
      <w:proofErr w:type="spellStart"/>
      <w:r w:rsidRPr="008416BA">
        <w:rPr>
          <w:rFonts w:ascii="GHEA Grapalat" w:hAnsi="GHEA Grapalat"/>
          <w:i/>
        </w:rPr>
        <w:t>Standard</w:t>
      </w:r>
      <w:proofErr w:type="spellEnd"/>
      <w:r w:rsidRPr="008416BA">
        <w:rPr>
          <w:rFonts w:ascii="GHEA Grapalat" w:hAnsi="GHEA Grapalat"/>
          <w:i/>
        </w:rPr>
        <w:t xml:space="preserve"> &amp; </w:t>
      </w:r>
      <w:proofErr w:type="spellStart"/>
      <w:r w:rsidRPr="008416BA">
        <w:rPr>
          <w:rFonts w:ascii="GHEA Grapalat" w:hAnsi="GHEA Grapalat"/>
          <w:i/>
        </w:rPr>
        <w:t>Poor's</w:t>
      </w:r>
      <w:proofErr w:type="spellEnd"/>
      <w:r w:rsidRPr="008416BA">
        <w:rPr>
          <w:rFonts w:ascii="GHEA Grapalat" w:hAnsi="GHEA Grapalat"/>
          <w:i/>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BC5C5F" w:rsidRDefault="00BC5C5F" w:rsidP="006B3E56">
      <w:pPr>
        <w:jc w:val="both"/>
      </w:pPr>
    </w:p>
    <w:p w:rsidR="00BC5C5F" w:rsidRPr="008B70EB" w:rsidRDefault="00BC5C5F" w:rsidP="00637230">
      <w:pPr>
        <w:jc w:val="both"/>
        <w:rPr>
          <w:rFonts w:ascii="GHEA Grapalat" w:hAnsi="GHEA Grapalat"/>
          <w:i/>
          <w:sz w:val="20"/>
          <w:szCs w:val="20"/>
        </w:rPr>
      </w:pPr>
      <w:r w:rsidRPr="008B70EB">
        <w:rPr>
          <w:rFonts w:ascii="GHEA Grapalat" w:hAnsi="GHEA Grapalat"/>
          <w:i/>
          <w:sz w:val="20"/>
          <w:szCs w:val="20"/>
        </w:rPr>
        <w:t xml:space="preserve">**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w:t>
      </w:r>
      <w:proofErr w:type="spellStart"/>
      <w:r w:rsidRPr="008B70EB">
        <w:rPr>
          <w:rFonts w:ascii="GHEA Grapalat" w:hAnsi="GHEA Grapalat"/>
          <w:i/>
          <w:sz w:val="20"/>
          <w:szCs w:val="20"/>
        </w:rPr>
        <w:t>закона"О</w:t>
      </w:r>
      <w:proofErr w:type="spellEnd"/>
      <w:r w:rsidRPr="008B70EB">
        <w:rPr>
          <w:rFonts w:ascii="GHEA Grapalat" w:hAnsi="GHEA Grapalat"/>
          <w:i/>
          <w:sz w:val="20"/>
          <w:szCs w:val="20"/>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BC5C5F" w:rsidRPr="008B70EB" w:rsidRDefault="00BC5C5F" w:rsidP="00637230">
      <w:pPr>
        <w:jc w:val="both"/>
        <w:rPr>
          <w:rFonts w:ascii="GHEA Grapalat" w:hAnsi="GHEA Grapalat"/>
          <w:i/>
          <w:sz w:val="20"/>
          <w:szCs w:val="20"/>
        </w:rPr>
      </w:pPr>
      <w:r w:rsidRPr="008B70EB">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BC5C5F" w:rsidRPr="008B70EB" w:rsidRDefault="00BC5C5F"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BC5C5F" w:rsidRDefault="00BC5C5F" w:rsidP="00637230">
      <w:pPr>
        <w:jc w:val="both"/>
        <w:rPr>
          <w:rFonts w:asciiTheme="minorHAnsi" w:hAnsiTheme="minorHAnsi"/>
          <w:lang w:val="af-ZA"/>
        </w:rPr>
      </w:pPr>
    </w:p>
  </w:footnote>
  <w:footnote w:id="12">
    <w:p w:rsidR="00BC5C5F" w:rsidRPr="00D3436F" w:rsidRDefault="00BC5C5F"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BC5C5F" w:rsidRPr="00D3436F" w:rsidRDefault="00BC5C5F">
      <w:pPr>
        <w:pStyle w:val="af2"/>
        <w:rPr>
          <w:lang w:val="es-ES"/>
        </w:rPr>
      </w:pPr>
    </w:p>
  </w:footnote>
  <w:footnote w:id="13">
    <w:p w:rsidR="00BC5C5F" w:rsidRPr="008842CE" w:rsidRDefault="00BC5C5F" w:rsidP="003D2FE2">
      <w:pPr>
        <w:pStyle w:val="af2"/>
        <w:jc w:val="both"/>
      </w:pPr>
    </w:p>
  </w:footnote>
  <w:footnote w:id="14">
    <w:p w:rsidR="00BC5C5F" w:rsidRPr="008842CE" w:rsidRDefault="00BC5C5F" w:rsidP="000A214C">
      <w:pPr>
        <w:pStyle w:val="af2"/>
        <w:jc w:val="both"/>
      </w:pPr>
    </w:p>
  </w:footnote>
  <w:footnote w:id="15">
    <w:p w:rsidR="00BC5C5F" w:rsidRDefault="00BC5C5F" w:rsidP="00D3436F">
      <w:pPr>
        <w:pStyle w:val="af2"/>
        <w:widowControl w:val="0"/>
        <w:jc w:val="both"/>
        <w:rPr>
          <w:ins w:id="4"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BC5C5F" w:rsidRPr="00F21C0D" w:rsidRDefault="00BC5C5F" w:rsidP="00D3436F">
      <w:pPr>
        <w:pStyle w:val="af2"/>
        <w:widowControl w:val="0"/>
        <w:jc w:val="both"/>
        <w:rPr>
          <w:lang w:val="hy-AM"/>
        </w:rPr>
      </w:pPr>
    </w:p>
  </w:footnote>
  <w:footnote w:id="16">
    <w:p w:rsidR="00BC5C5F" w:rsidRDefault="00BC5C5F" w:rsidP="005E52ED">
      <w:pPr>
        <w:pStyle w:val="af2"/>
        <w:widowControl w:val="0"/>
        <w:jc w:val="both"/>
        <w:rPr>
          <w:rFonts w:ascii="GHEA Grapalat" w:hAnsi="GHEA Grapalat"/>
          <w:i/>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BC5C5F" w:rsidRDefault="00BC5C5F" w:rsidP="005E52ED">
      <w:pPr>
        <w:pStyle w:val="af2"/>
        <w:widowControl w:val="0"/>
        <w:jc w:val="both"/>
        <w:rPr>
          <w:rFonts w:ascii="GHEA Grapalat" w:hAnsi="GHEA Grapalat"/>
          <w:i/>
        </w:rPr>
      </w:pPr>
    </w:p>
    <w:p w:rsidR="00BC5C5F" w:rsidRDefault="00BC5C5F" w:rsidP="005E52ED">
      <w:pPr>
        <w:pStyle w:val="af2"/>
        <w:widowControl w:val="0"/>
        <w:jc w:val="both"/>
        <w:rPr>
          <w:rFonts w:ascii="GHEA Grapalat" w:hAnsi="GHEA Grapalat"/>
          <w:i/>
        </w:rPr>
      </w:pPr>
    </w:p>
    <w:p w:rsidR="00BC5C5F" w:rsidRPr="00EB336B" w:rsidRDefault="00BC5C5F" w:rsidP="00251F9C">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BC5C5F" w:rsidRPr="00D3436F" w:rsidRDefault="00BC5C5F">
      <w:pPr>
        <w:pStyle w:val="af2"/>
        <w:rPr>
          <w:lang w:val="hy-AM"/>
        </w:rPr>
      </w:pPr>
    </w:p>
  </w:footnote>
  <w:footnote w:id="17">
    <w:p w:rsidR="00BC5C5F" w:rsidRPr="008842CE" w:rsidRDefault="00BC5C5F"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BC5C5F" w:rsidRPr="00E85250" w:rsidRDefault="00BC5C5F" w:rsidP="00D90640">
      <w:pPr>
        <w:widowControl w:val="0"/>
        <w:spacing w:after="160" w:line="360" w:lineRule="auto"/>
        <w:ind w:firstLine="709"/>
        <w:jc w:val="both"/>
        <w:rPr>
          <w:rFonts w:ascii="GHEA Grapalat" w:hAnsi="GHEA Grapalat"/>
          <w:lang w:val="hy-AM"/>
        </w:rPr>
      </w:pPr>
    </w:p>
    <w:p w:rsidR="00BC5C5F" w:rsidRPr="00D3436F" w:rsidRDefault="00BC5C5F">
      <w:pPr>
        <w:pStyle w:val="af2"/>
        <w:rPr>
          <w:lang w:val="hy-AM"/>
        </w:rPr>
      </w:pPr>
    </w:p>
  </w:footnote>
  <w:footnote w:id="18">
    <w:p w:rsidR="00BC5C5F" w:rsidRPr="00402BC3" w:rsidRDefault="00BC5C5F"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BC5C5F" w:rsidRPr="00552088" w:rsidRDefault="00BC5C5F"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BC5C5F" w:rsidRPr="00D3436F" w:rsidRDefault="00BC5C5F">
      <w:pPr>
        <w:pStyle w:val="af2"/>
        <w:rPr>
          <w:lang w:val="hy-AM"/>
        </w:rPr>
      </w:pPr>
    </w:p>
  </w:footnote>
  <w:footnote w:id="19">
    <w:p w:rsidR="00BC5C5F" w:rsidRPr="008842CE" w:rsidRDefault="00BC5C5F"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BC5C5F" w:rsidRPr="00D3436F" w:rsidRDefault="00BC5C5F">
      <w:pPr>
        <w:pStyle w:val="af2"/>
        <w:rPr>
          <w:lang w:val="hy-AM"/>
        </w:rPr>
      </w:pPr>
    </w:p>
  </w:footnote>
  <w:footnote w:id="20">
    <w:p w:rsidR="00BC5C5F" w:rsidRPr="00D3436F" w:rsidRDefault="00BC5C5F"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1">
    <w:p w:rsidR="00BC5C5F" w:rsidRPr="008842CE" w:rsidRDefault="00BC5C5F"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BC5C5F" w:rsidRPr="00D3436F" w:rsidRDefault="00BC5C5F">
      <w:pPr>
        <w:pStyle w:val="af2"/>
        <w:rPr>
          <w:lang w:val="hy-AM"/>
        </w:rPr>
      </w:pPr>
    </w:p>
  </w:footnote>
  <w:footnote w:id="22">
    <w:p w:rsidR="00BC5C5F" w:rsidRPr="008842CE" w:rsidRDefault="00BC5C5F" w:rsidP="00413390">
      <w:pPr>
        <w:pStyle w:val="af2"/>
        <w:widowControl w:val="0"/>
        <w:jc w:val="both"/>
        <w:rPr>
          <w:rFonts w:ascii="GHEA Grapalat" w:hAnsi="GHEA Grapalat"/>
          <w:lang w:val="hy-AM"/>
        </w:rPr>
      </w:pPr>
      <w:r>
        <w:rPr>
          <w:rStyle w:val="af6"/>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w:t>
      </w:r>
      <w:proofErr w:type="spellStart"/>
      <w:r w:rsidRPr="00726C0F">
        <w:rPr>
          <w:rFonts w:ascii="GHEA Grapalat" w:hAnsi="GHEA Grapalat"/>
          <w:i/>
        </w:rPr>
        <w:t>двадцатипятикратный</w:t>
      </w:r>
      <w:proofErr w:type="spellEnd"/>
      <w:r w:rsidRPr="00726C0F">
        <w:rPr>
          <w:rFonts w:ascii="GHEA Grapalat" w:hAnsi="GHEA Grapalat"/>
          <w:i/>
        </w:rPr>
        <w:t xml:space="preserve"> размер базовой единицы закупок, то настоящий пункт редактируется, удаляя из последнего третье </w:t>
      </w:r>
      <w:r w:rsidRPr="008842CE">
        <w:rPr>
          <w:rFonts w:ascii="GHEA Grapalat" w:hAnsi="GHEA Grapalat"/>
          <w:i/>
        </w:rPr>
        <w:t xml:space="preserve">предложение, а четвертое предложение редактируется, заменив слова", а при замене </w:t>
      </w:r>
      <w:proofErr w:type="gramStart"/>
      <w:r w:rsidRPr="008842CE">
        <w:rPr>
          <w:rFonts w:ascii="GHEA Grapalat" w:hAnsi="GHEA Grapalat"/>
          <w:i/>
        </w:rPr>
        <w:t>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Квалификации</w:t>
      </w:r>
      <w:proofErr w:type="gramEnd"/>
      <w:r>
        <w:rPr>
          <w:rFonts w:ascii="GHEA Grapalat" w:hAnsi="GHEA Grapalat"/>
          <w:i/>
        </w:rPr>
        <w:t xml:space="preserve">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BC5C5F" w:rsidRPr="008842CE" w:rsidRDefault="00BC5C5F" w:rsidP="00413390">
      <w:pPr>
        <w:pStyle w:val="af2"/>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BC5C5F" w:rsidRPr="00D3436F" w:rsidRDefault="00BC5C5F">
      <w:pPr>
        <w:pStyle w:val="af2"/>
        <w:rPr>
          <w:lang w:val="hy-AM"/>
        </w:rPr>
      </w:pPr>
    </w:p>
  </w:footnote>
  <w:footnote w:id="23">
    <w:p w:rsidR="00BC5C5F" w:rsidRPr="00E861BF" w:rsidRDefault="00BC5C5F"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24">
    <w:p w:rsidR="00BC5C5F" w:rsidRPr="00C84B20" w:rsidRDefault="00BC5C5F" w:rsidP="00B64ECA">
      <w:pPr>
        <w:pStyle w:val="af2"/>
        <w:widowControl w:val="0"/>
        <w:jc w:val="both"/>
        <w:rPr>
          <w:rFonts w:ascii="GHEA Grapalat" w:hAnsi="GHEA Grapalat"/>
          <w:i/>
        </w:rPr>
      </w:pPr>
      <w:r w:rsidRPr="00C84B20">
        <w:rPr>
          <w:rFonts w:ascii="GHEA Grapalat" w:hAnsi="GHEA Grapalat"/>
          <w:i/>
        </w:rPr>
        <w:t>*</w:t>
      </w:r>
      <w:proofErr w:type="gramStart"/>
      <w:r w:rsidRPr="00C84B20">
        <w:rPr>
          <w:rFonts w:ascii="GHEA Grapalat" w:hAnsi="GHEA Grapalat"/>
          <w:i/>
        </w:rPr>
        <w:t>*  Если</w:t>
      </w:r>
      <w:proofErr w:type="gramEnd"/>
      <w:r w:rsidRPr="00C84B20">
        <w:rPr>
          <w:rFonts w:ascii="GHEA Grapalat" w:hAnsi="GHEA Grapalat"/>
          <w:i/>
        </w:rPr>
        <w:t xml:space="preserve">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марку, то удовлетворительно оцененные из них включаются в данное приложение.</w:t>
      </w:r>
    </w:p>
    <w:p w:rsidR="00BC5C5F" w:rsidRDefault="00BC5C5F" w:rsidP="00B64ECA">
      <w:pPr>
        <w:pStyle w:val="af2"/>
        <w:widowControl w:val="0"/>
        <w:jc w:val="both"/>
        <w:rPr>
          <w:rFonts w:ascii="GHEA Grapalat" w:hAnsi="GHEA Grapalat"/>
          <w:i/>
        </w:rPr>
      </w:pPr>
      <w:r>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марка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rsidR="00BC5C5F" w:rsidRPr="00E861BF" w:rsidRDefault="00BC5C5F" w:rsidP="00B64ECA">
      <w:pPr>
        <w:pStyle w:val="af2"/>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25">
    <w:p w:rsidR="00BC5C5F" w:rsidRPr="00E861BF" w:rsidRDefault="00BC5C5F"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w:t>
      </w:r>
    </w:p>
  </w:footnote>
  <w:footnote w:id="26">
    <w:p w:rsidR="00BC5C5F" w:rsidRPr="008842CE" w:rsidRDefault="00BC5C5F" w:rsidP="008842CE">
      <w:pPr>
        <w:pStyle w:val="af2"/>
        <w:widowControl w:val="0"/>
        <w:jc w:val="both"/>
      </w:pPr>
      <w:r w:rsidRPr="008842CE">
        <w:rPr>
          <w:rStyle w:val="af6"/>
        </w:rPr>
        <w:t>*</w:t>
      </w:r>
      <w:r w:rsidRPr="008842CE">
        <w:t xml:space="preserve"> </w:t>
      </w:r>
      <w:r w:rsidRPr="008842CE">
        <w:rPr>
          <w:rFonts w:ascii="GHEA Grapalat" w:hAnsi="GHEA Grapalat"/>
          <w:i/>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 в качестве его неотъемлемой части.</w:t>
      </w:r>
    </w:p>
  </w:footnote>
  <w:footnote w:id="27">
    <w:p w:rsidR="00BC5C5F" w:rsidRPr="008842CE" w:rsidRDefault="00BC5C5F"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4E195902"/>
    <w:multiLevelType w:val="hybridMultilevel"/>
    <w:tmpl w:val="D5522C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00D5A45"/>
    <w:multiLevelType w:val="hybridMultilevel"/>
    <w:tmpl w:val="B0AC61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5D7A63DA"/>
    <w:multiLevelType w:val="hybridMultilevel"/>
    <w:tmpl w:val="CFF45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5C14B02"/>
    <w:multiLevelType w:val="hybridMultilevel"/>
    <w:tmpl w:val="C17060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0"/>
  </w:num>
  <w:num w:numId="2">
    <w:abstractNumId w:val="9"/>
  </w:num>
  <w:num w:numId="3">
    <w:abstractNumId w:val="19"/>
  </w:num>
  <w:num w:numId="4">
    <w:abstractNumId w:val="13"/>
  </w:num>
  <w:num w:numId="5">
    <w:abstractNumId w:val="25"/>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30"/>
  </w:num>
  <w:num w:numId="13">
    <w:abstractNumId w:val="27"/>
  </w:num>
  <w:num w:numId="14">
    <w:abstractNumId w:val="11"/>
  </w:num>
  <w:num w:numId="15">
    <w:abstractNumId w:val="28"/>
  </w:num>
  <w:num w:numId="16">
    <w:abstractNumId w:val="12"/>
  </w:num>
  <w:num w:numId="17">
    <w:abstractNumId w:val="5"/>
  </w:num>
  <w:num w:numId="18">
    <w:abstractNumId w:val="1"/>
  </w:num>
  <w:num w:numId="19">
    <w:abstractNumId w:val="14"/>
  </w:num>
  <w:num w:numId="20">
    <w:abstractNumId w:val="14"/>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6"/>
  </w:num>
  <w:num w:numId="24">
    <w:abstractNumId w:val="18"/>
  </w:num>
  <w:num w:numId="25">
    <w:abstractNumId w:val="10"/>
  </w:num>
  <w:num w:numId="26">
    <w:abstractNumId w:val="3"/>
  </w:num>
  <w:num w:numId="27">
    <w:abstractNumId w:val="2"/>
  </w:num>
  <w:num w:numId="28">
    <w:abstractNumId w:val="0"/>
  </w:num>
  <w:num w:numId="29">
    <w:abstractNumId w:val="8"/>
  </w:num>
  <w:num w:numId="30">
    <w:abstractNumId w:val="26"/>
  </w:num>
  <w:num w:numId="31">
    <w:abstractNumId w:val="23"/>
  </w:num>
  <w:num w:numId="32">
    <w:abstractNumId w:val="24"/>
  </w:num>
  <w:num w:numId="33">
    <w:abstractNumId w:val="22"/>
  </w:num>
  <w:num w:numId="34">
    <w:abstractNumId w:val="29"/>
  </w:num>
  <w:num w:numId="35">
    <w:abstractNumId w:val="16"/>
  </w:num>
  <w:num w:numId="36">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activeWritingStyle w:appName="MSWord" w:lang="ru-RU"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345"/>
    <w:rsid w:val="0000037D"/>
    <w:rsid w:val="00000958"/>
    <w:rsid w:val="00000BA6"/>
    <w:rsid w:val="000013D6"/>
    <w:rsid w:val="000016BB"/>
    <w:rsid w:val="00002C23"/>
    <w:rsid w:val="00002EBE"/>
    <w:rsid w:val="000031E3"/>
    <w:rsid w:val="000033BC"/>
    <w:rsid w:val="000035D7"/>
    <w:rsid w:val="00003DF0"/>
    <w:rsid w:val="000058CF"/>
    <w:rsid w:val="00005D30"/>
    <w:rsid w:val="00006084"/>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27866"/>
    <w:rsid w:val="00030D40"/>
    <w:rsid w:val="000312D9"/>
    <w:rsid w:val="000313A6"/>
    <w:rsid w:val="000316DF"/>
    <w:rsid w:val="00032D7E"/>
    <w:rsid w:val="000330A3"/>
    <w:rsid w:val="00033946"/>
    <w:rsid w:val="00033B20"/>
    <w:rsid w:val="00033F41"/>
    <w:rsid w:val="000340AF"/>
    <w:rsid w:val="00034CED"/>
    <w:rsid w:val="00037DDE"/>
    <w:rsid w:val="000408D8"/>
    <w:rsid w:val="00040F6C"/>
    <w:rsid w:val="000424BA"/>
    <w:rsid w:val="00042BD4"/>
    <w:rsid w:val="00043225"/>
    <w:rsid w:val="0004387F"/>
    <w:rsid w:val="00045968"/>
    <w:rsid w:val="000467EC"/>
    <w:rsid w:val="00046BAC"/>
    <w:rsid w:val="000473EF"/>
    <w:rsid w:val="00051490"/>
    <w:rsid w:val="00051B7F"/>
    <w:rsid w:val="00052084"/>
    <w:rsid w:val="00053001"/>
    <w:rsid w:val="000537FF"/>
    <w:rsid w:val="00053BFB"/>
    <w:rsid w:val="000540F1"/>
    <w:rsid w:val="000550DA"/>
    <w:rsid w:val="00055129"/>
    <w:rsid w:val="00055195"/>
    <w:rsid w:val="00055CC2"/>
    <w:rsid w:val="00056516"/>
    <w:rsid w:val="00056AB4"/>
    <w:rsid w:val="00057264"/>
    <w:rsid w:val="00057BBB"/>
    <w:rsid w:val="00057FF6"/>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49C"/>
    <w:rsid w:val="00085931"/>
    <w:rsid w:val="00086127"/>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B75"/>
    <w:rsid w:val="000A72AD"/>
    <w:rsid w:val="000A7528"/>
    <w:rsid w:val="000B033F"/>
    <w:rsid w:val="000B0B17"/>
    <w:rsid w:val="000B12A3"/>
    <w:rsid w:val="000B259E"/>
    <w:rsid w:val="000B269D"/>
    <w:rsid w:val="000B2CFA"/>
    <w:rsid w:val="000B33B2"/>
    <w:rsid w:val="000B3864"/>
    <w:rsid w:val="000B5664"/>
    <w:rsid w:val="000B6A70"/>
    <w:rsid w:val="000B700B"/>
    <w:rsid w:val="000B751B"/>
    <w:rsid w:val="000B7641"/>
    <w:rsid w:val="000B7C54"/>
    <w:rsid w:val="000C062F"/>
    <w:rsid w:val="000C0A9D"/>
    <w:rsid w:val="000C1462"/>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4471"/>
    <w:rsid w:val="000D48B6"/>
    <w:rsid w:val="000D5766"/>
    <w:rsid w:val="000D58E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3A0F"/>
    <w:rsid w:val="00104861"/>
    <w:rsid w:val="00106365"/>
    <w:rsid w:val="00106D44"/>
    <w:rsid w:val="00106DEE"/>
    <w:rsid w:val="001075CA"/>
    <w:rsid w:val="00110534"/>
    <w:rsid w:val="00110D13"/>
    <w:rsid w:val="00111FFB"/>
    <w:rsid w:val="0011340E"/>
    <w:rsid w:val="001139AB"/>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57916"/>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38A8"/>
    <w:rsid w:val="00174DAB"/>
    <w:rsid w:val="00174FE1"/>
    <w:rsid w:val="00175F8F"/>
    <w:rsid w:val="00175FDC"/>
    <w:rsid w:val="001762F4"/>
    <w:rsid w:val="001763F5"/>
    <w:rsid w:val="00176A38"/>
    <w:rsid w:val="00176A92"/>
    <w:rsid w:val="001770E8"/>
    <w:rsid w:val="00177A5C"/>
    <w:rsid w:val="00177B35"/>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484C"/>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7BA"/>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278A"/>
    <w:rsid w:val="001C3D83"/>
    <w:rsid w:val="001C3F6C"/>
    <w:rsid w:val="001C6688"/>
    <w:rsid w:val="001C76F7"/>
    <w:rsid w:val="001D0249"/>
    <w:rsid w:val="001D129F"/>
    <w:rsid w:val="001D1D00"/>
    <w:rsid w:val="001D209D"/>
    <w:rsid w:val="001D21E5"/>
    <w:rsid w:val="001D2D62"/>
    <w:rsid w:val="001D5785"/>
    <w:rsid w:val="001D5FF7"/>
    <w:rsid w:val="001D6531"/>
    <w:rsid w:val="001D6F80"/>
    <w:rsid w:val="001D7228"/>
    <w:rsid w:val="001D74FA"/>
    <w:rsid w:val="001D78C5"/>
    <w:rsid w:val="001E0216"/>
    <w:rsid w:val="001E06D6"/>
    <w:rsid w:val="001E0BC2"/>
    <w:rsid w:val="001E0F02"/>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6D46"/>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49C2"/>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4027D"/>
    <w:rsid w:val="00240289"/>
    <w:rsid w:val="00240609"/>
    <w:rsid w:val="002406D8"/>
    <w:rsid w:val="0024186B"/>
    <w:rsid w:val="00241C72"/>
    <w:rsid w:val="00241F05"/>
    <w:rsid w:val="0024205E"/>
    <w:rsid w:val="00244B38"/>
    <w:rsid w:val="00245D1F"/>
    <w:rsid w:val="0024743A"/>
    <w:rsid w:val="00250377"/>
    <w:rsid w:val="0025145E"/>
    <w:rsid w:val="00251CF9"/>
    <w:rsid w:val="00251F9C"/>
    <w:rsid w:val="0025254A"/>
    <w:rsid w:val="00252C9C"/>
    <w:rsid w:val="002542AE"/>
    <w:rsid w:val="00254A36"/>
    <w:rsid w:val="00254F42"/>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13D"/>
    <w:rsid w:val="0026426F"/>
    <w:rsid w:val="0026580A"/>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C47"/>
    <w:rsid w:val="00277F14"/>
    <w:rsid w:val="00280E91"/>
    <w:rsid w:val="00281D16"/>
    <w:rsid w:val="00282865"/>
    <w:rsid w:val="00283198"/>
    <w:rsid w:val="0028341D"/>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A4F"/>
    <w:rsid w:val="002D7D70"/>
    <w:rsid w:val="002E069D"/>
    <w:rsid w:val="002E0768"/>
    <w:rsid w:val="002E0877"/>
    <w:rsid w:val="002E2ABE"/>
    <w:rsid w:val="002E3165"/>
    <w:rsid w:val="002E4305"/>
    <w:rsid w:val="002E530A"/>
    <w:rsid w:val="002E531D"/>
    <w:rsid w:val="002E57E8"/>
    <w:rsid w:val="002E5FDA"/>
    <w:rsid w:val="002E727E"/>
    <w:rsid w:val="002E7EE1"/>
    <w:rsid w:val="002F0989"/>
    <w:rsid w:val="002F1AB3"/>
    <w:rsid w:val="002F1F78"/>
    <w:rsid w:val="002F2045"/>
    <w:rsid w:val="002F2657"/>
    <w:rsid w:val="002F27C9"/>
    <w:rsid w:val="002F2A55"/>
    <w:rsid w:val="002F2B23"/>
    <w:rsid w:val="002F35FE"/>
    <w:rsid w:val="002F54E1"/>
    <w:rsid w:val="002F6164"/>
    <w:rsid w:val="002F6FA0"/>
    <w:rsid w:val="002F7000"/>
    <w:rsid w:val="002F7391"/>
    <w:rsid w:val="002F7A7E"/>
    <w:rsid w:val="00301193"/>
    <w:rsid w:val="0030129D"/>
    <w:rsid w:val="003017BE"/>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6381"/>
    <w:rsid w:val="003163A5"/>
    <w:rsid w:val="003169A4"/>
    <w:rsid w:val="00317BD2"/>
    <w:rsid w:val="0032071C"/>
    <w:rsid w:val="00321066"/>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47B50"/>
    <w:rsid w:val="003500D1"/>
    <w:rsid w:val="00350210"/>
    <w:rsid w:val="00351797"/>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87561"/>
    <w:rsid w:val="00391276"/>
    <w:rsid w:val="0039134D"/>
    <w:rsid w:val="00391852"/>
    <w:rsid w:val="00391E56"/>
    <w:rsid w:val="00391F90"/>
    <w:rsid w:val="00392525"/>
    <w:rsid w:val="00392E5D"/>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8E6"/>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0071"/>
    <w:rsid w:val="003F1EEA"/>
    <w:rsid w:val="003F208A"/>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44D2"/>
    <w:rsid w:val="00416F1E"/>
    <w:rsid w:val="0041739A"/>
    <w:rsid w:val="004175B6"/>
    <w:rsid w:val="00417E48"/>
    <w:rsid w:val="00417F33"/>
    <w:rsid w:val="00421AEB"/>
    <w:rsid w:val="00422009"/>
    <w:rsid w:val="00422802"/>
    <w:rsid w:val="004250DA"/>
    <w:rsid w:val="00425BAB"/>
    <w:rsid w:val="00427EAA"/>
    <w:rsid w:val="004300C2"/>
    <w:rsid w:val="00430734"/>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460"/>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5CB"/>
    <w:rsid w:val="00482E18"/>
    <w:rsid w:val="004834BA"/>
    <w:rsid w:val="00483944"/>
    <w:rsid w:val="0048406D"/>
    <w:rsid w:val="0048419C"/>
    <w:rsid w:val="00484FED"/>
    <w:rsid w:val="004859E2"/>
    <w:rsid w:val="004862B6"/>
    <w:rsid w:val="00486B55"/>
    <w:rsid w:val="00487402"/>
    <w:rsid w:val="004874EC"/>
    <w:rsid w:val="00490743"/>
    <w:rsid w:val="0049164C"/>
    <w:rsid w:val="004929E4"/>
    <w:rsid w:val="0049374F"/>
    <w:rsid w:val="00493AF9"/>
    <w:rsid w:val="00493CC7"/>
    <w:rsid w:val="00495BE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3B2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46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4EA6"/>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306"/>
    <w:rsid w:val="00562EB1"/>
    <w:rsid w:val="00562F87"/>
    <w:rsid w:val="0056331A"/>
    <w:rsid w:val="005639B0"/>
    <w:rsid w:val="005646FC"/>
    <w:rsid w:val="00564A46"/>
    <w:rsid w:val="0056625A"/>
    <w:rsid w:val="00566538"/>
    <w:rsid w:val="00567040"/>
    <w:rsid w:val="005674C1"/>
    <w:rsid w:val="00567893"/>
    <w:rsid w:val="005700F1"/>
    <w:rsid w:val="005716B8"/>
    <w:rsid w:val="00571702"/>
    <w:rsid w:val="00571E4C"/>
    <w:rsid w:val="00571F29"/>
    <w:rsid w:val="005736CA"/>
    <w:rsid w:val="005739AB"/>
    <w:rsid w:val="005744FC"/>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900F2"/>
    <w:rsid w:val="00590F7D"/>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D77"/>
    <w:rsid w:val="005A3009"/>
    <w:rsid w:val="005A3A35"/>
    <w:rsid w:val="005A3D17"/>
    <w:rsid w:val="005A3DC6"/>
    <w:rsid w:val="005A3EB8"/>
    <w:rsid w:val="005A3EDC"/>
    <w:rsid w:val="005A405F"/>
    <w:rsid w:val="005A4086"/>
    <w:rsid w:val="005A4324"/>
    <w:rsid w:val="005A57B8"/>
    <w:rsid w:val="005A6435"/>
    <w:rsid w:val="005A647E"/>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CCD"/>
    <w:rsid w:val="005D5D7D"/>
    <w:rsid w:val="005D60E0"/>
    <w:rsid w:val="005D60E5"/>
    <w:rsid w:val="005D6FB0"/>
    <w:rsid w:val="005D6FB8"/>
    <w:rsid w:val="005D71EF"/>
    <w:rsid w:val="005D7469"/>
    <w:rsid w:val="005D7731"/>
    <w:rsid w:val="005D7A61"/>
    <w:rsid w:val="005D7FA6"/>
    <w:rsid w:val="005E0725"/>
    <w:rsid w:val="005E0B12"/>
    <w:rsid w:val="005E0E50"/>
    <w:rsid w:val="005E1434"/>
    <w:rsid w:val="005E1F72"/>
    <w:rsid w:val="005E24FD"/>
    <w:rsid w:val="005E2F4D"/>
    <w:rsid w:val="005E2FA5"/>
    <w:rsid w:val="005E3501"/>
    <w:rsid w:val="005E3FC4"/>
    <w:rsid w:val="005E4C8D"/>
    <w:rsid w:val="005E52ED"/>
    <w:rsid w:val="005E573E"/>
    <w:rsid w:val="005E6606"/>
    <w:rsid w:val="005E693E"/>
    <w:rsid w:val="005E6D42"/>
    <w:rsid w:val="005E7D2A"/>
    <w:rsid w:val="005F0715"/>
    <w:rsid w:val="005F09CE"/>
    <w:rsid w:val="005F1793"/>
    <w:rsid w:val="005F1DBB"/>
    <w:rsid w:val="005F1F95"/>
    <w:rsid w:val="005F25EF"/>
    <w:rsid w:val="005F2F3B"/>
    <w:rsid w:val="005F2FE8"/>
    <w:rsid w:val="005F53F2"/>
    <w:rsid w:val="005F581A"/>
    <w:rsid w:val="005F7C1D"/>
    <w:rsid w:val="0060526C"/>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5FE3"/>
    <w:rsid w:val="006168C7"/>
    <w:rsid w:val="00617764"/>
    <w:rsid w:val="00617A6E"/>
    <w:rsid w:val="0062023F"/>
    <w:rsid w:val="0062057D"/>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10C"/>
    <w:rsid w:val="006354FA"/>
    <w:rsid w:val="00635D52"/>
    <w:rsid w:val="00636142"/>
    <w:rsid w:val="00636A8E"/>
    <w:rsid w:val="006371D0"/>
    <w:rsid w:val="00637230"/>
    <w:rsid w:val="00637D24"/>
    <w:rsid w:val="00637DAB"/>
    <w:rsid w:val="006417C7"/>
    <w:rsid w:val="00642172"/>
    <w:rsid w:val="00642EFE"/>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27CF"/>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AE5"/>
    <w:rsid w:val="00682E8D"/>
    <w:rsid w:val="00683285"/>
    <w:rsid w:val="00685517"/>
    <w:rsid w:val="00685962"/>
    <w:rsid w:val="00685A30"/>
    <w:rsid w:val="00685C48"/>
    <w:rsid w:val="00687E34"/>
    <w:rsid w:val="006906E8"/>
    <w:rsid w:val="00691009"/>
    <w:rsid w:val="006912BB"/>
    <w:rsid w:val="00692C09"/>
    <w:rsid w:val="00692FA3"/>
    <w:rsid w:val="00693101"/>
    <w:rsid w:val="00693C4E"/>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648A"/>
    <w:rsid w:val="006D7219"/>
    <w:rsid w:val="006D73FB"/>
    <w:rsid w:val="006E15CD"/>
    <w:rsid w:val="006E1E8F"/>
    <w:rsid w:val="006E35A0"/>
    <w:rsid w:val="006E3D39"/>
    <w:rsid w:val="006E49D7"/>
    <w:rsid w:val="006E50E4"/>
    <w:rsid w:val="006E5904"/>
    <w:rsid w:val="006E59BA"/>
    <w:rsid w:val="006E5CC5"/>
    <w:rsid w:val="006E732A"/>
    <w:rsid w:val="006E73AC"/>
    <w:rsid w:val="006E7900"/>
    <w:rsid w:val="006E7947"/>
    <w:rsid w:val="006E7F44"/>
    <w:rsid w:val="006F012B"/>
    <w:rsid w:val="006F02F7"/>
    <w:rsid w:val="006F04A8"/>
    <w:rsid w:val="006F0F00"/>
    <w:rsid w:val="006F1542"/>
    <w:rsid w:val="006F16D3"/>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3B41"/>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70F"/>
    <w:rsid w:val="00760CCC"/>
    <w:rsid w:val="00760E9B"/>
    <w:rsid w:val="00761A4D"/>
    <w:rsid w:val="00762026"/>
    <w:rsid w:val="00762468"/>
    <w:rsid w:val="00762474"/>
    <w:rsid w:val="0076368E"/>
    <w:rsid w:val="0076384C"/>
    <w:rsid w:val="00763CC0"/>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AFB"/>
    <w:rsid w:val="007A2CBF"/>
    <w:rsid w:val="007A2E03"/>
    <w:rsid w:val="007A2FC9"/>
    <w:rsid w:val="007A3487"/>
    <w:rsid w:val="007A34A6"/>
    <w:rsid w:val="007A3EE6"/>
    <w:rsid w:val="007A4BB9"/>
    <w:rsid w:val="007A5F50"/>
    <w:rsid w:val="007A6841"/>
    <w:rsid w:val="007A7DEB"/>
    <w:rsid w:val="007B00E3"/>
    <w:rsid w:val="007B0562"/>
    <w:rsid w:val="007B188A"/>
    <w:rsid w:val="007B207A"/>
    <w:rsid w:val="007B33C8"/>
    <w:rsid w:val="007B36E4"/>
    <w:rsid w:val="007B3F5F"/>
    <w:rsid w:val="007B6811"/>
    <w:rsid w:val="007B6D84"/>
    <w:rsid w:val="007C0479"/>
    <w:rsid w:val="007C081F"/>
    <w:rsid w:val="007C0837"/>
    <w:rsid w:val="007C13B3"/>
    <w:rsid w:val="007C15C5"/>
    <w:rsid w:val="007C1825"/>
    <w:rsid w:val="007C1D08"/>
    <w:rsid w:val="007C254E"/>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0E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3AD"/>
    <w:rsid w:val="00802C55"/>
    <w:rsid w:val="008030B6"/>
    <w:rsid w:val="00803ED8"/>
    <w:rsid w:val="00804016"/>
    <w:rsid w:val="008040A9"/>
    <w:rsid w:val="0080437A"/>
    <w:rsid w:val="008055DB"/>
    <w:rsid w:val="008067C5"/>
    <w:rsid w:val="00806EF0"/>
    <w:rsid w:val="00807178"/>
    <w:rsid w:val="00807445"/>
    <w:rsid w:val="0080777B"/>
    <w:rsid w:val="00807B98"/>
    <w:rsid w:val="00807F1E"/>
    <w:rsid w:val="00807F3B"/>
    <w:rsid w:val="008105B4"/>
    <w:rsid w:val="008106C0"/>
    <w:rsid w:val="00811D16"/>
    <w:rsid w:val="00812A19"/>
    <w:rsid w:val="00814DBD"/>
    <w:rsid w:val="0081568C"/>
    <w:rsid w:val="00816505"/>
    <w:rsid w:val="0081738C"/>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A65"/>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E59"/>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4DB1"/>
    <w:rsid w:val="008B4FDA"/>
    <w:rsid w:val="008B65A3"/>
    <w:rsid w:val="008B70EB"/>
    <w:rsid w:val="008B7160"/>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3A48"/>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B11"/>
    <w:rsid w:val="008E6E51"/>
    <w:rsid w:val="008F0514"/>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93A"/>
    <w:rsid w:val="00941E17"/>
    <w:rsid w:val="0094576F"/>
    <w:rsid w:val="00945A57"/>
    <w:rsid w:val="0094684E"/>
    <w:rsid w:val="009471C4"/>
    <w:rsid w:val="00947B00"/>
    <w:rsid w:val="00947D03"/>
    <w:rsid w:val="0095176C"/>
    <w:rsid w:val="0095199F"/>
    <w:rsid w:val="00951CE5"/>
    <w:rsid w:val="00952531"/>
    <w:rsid w:val="00953ADF"/>
    <w:rsid w:val="00953F12"/>
    <w:rsid w:val="00954408"/>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0A4D"/>
    <w:rsid w:val="00971348"/>
    <w:rsid w:val="00971CAE"/>
    <w:rsid w:val="00971F12"/>
    <w:rsid w:val="00971F4A"/>
    <w:rsid w:val="00972C1A"/>
    <w:rsid w:val="009732B6"/>
    <w:rsid w:val="00973601"/>
    <w:rsid w:val="0097362A"/>
    <w:rsid w:val="00973BAB"/>
    <w:rsid w:val="00973FB1"/>
    <w:rsid w:val="00974EA8"/>
    <w:rsid w:val="00975560"/>
    <w:rsid w:val="00975D9F"/>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3EA"/>
    <w:rsid w:val="009A796C"/>
    <w:rsid w:val="009B0273"/>
    <w:rsid w:val="009B0824"/>
    <w:rsid w:val="009B0DA1"/>
    <w:rsid w:val="009B110C"/>
    <w:rsid w:val="009B127B"/>
    <w:rsid w:val="009B13C3"/>
    <w:rsid w:val="009B18AF"/>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4A2D"/>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704"/>
    <w:rsid w:val="009F7BD5"/>
    <w:rsid w:val="009F7C54"/>
    <w:rsid w:val="009F7D78"/>
    <w:rsid w:val="00A00A1F"/>
    <w:rsid w:val="00A00BCA"/>
    <w:rsid w:val="00A00E74"/>
    <w:rsid w:val="00A01157"/>
    <w:rsid w:val="00A0285A"/>
    <w:rsid w:val="00A02BF9"/>
    <w:rsid w:val="00A03791"/>
    <w:rsid w:val="00A03FEC"/>
    <w:rsid w:val="00A04202"/>
    <w:rsid w:val="00A04DB0"/>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416"/>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19"/>
    <w:rsid w:val="00A36591"/>
    <w:rsid w:val="00A37070"/>
    <w:rsid w:val="00A4028C"/>
    <w:rsid w:val="00A40446"/>
    <w:rsid w:val="00A412F1"/>
    <w:rsid w:val="00A41723"/>
    <w:rsid w:val="00A423A0"/>
    <w:rsid w:val="00A425E2"/>
    <w:rsid w:val="00A42E71"/>
    <w:rsid w:val="00A43166"/>
    <w:rsid w:val="00A4360B"/>
    <w:rsid w:val="00A43D3A"/>
    <w:rsid w:val="00A4426D"/>
    <w:rsid w:val="00A442A3"/>
    <w:rsid w:val="00A44A60"/>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6200"/>
    <w:rsid w:val="00A76C15"/>
    <w:rsid w:val="00A779D8"/>
    <w:rsid w:val="00A8081F"/>
    <w:rsid w:val="00A80ECD"/>
    <w:rsid w:val="00A8134C"/>
    <w:rsid w:val="00A81620"/>
    <w:rsid w:val="00A81DD5"/>
    <w:rsid w:val="00A82F21"/>
    <w:rsid w:val="00A8328A"/>
    <w:rsid w:val="00A86287"/>
    <w:rsid w:val="00A9027E"/>
    <w:rsid w:val="00A90E28"/>
    <w:rsid w:val="00A90FCD"/>
    <w:rsid w:val="00A921FF"/>
    <w:rsid w:val="00A93710"/>
    <w:rsid w:val="00A943A0"/>
    <w:rsid w:val="00A944D6"/>
    <w:rsid w:val="00A95C09"/>
    <w:rsid w:val="00A95FCD"/>
    <w:rsid w:val="00A961A4"/>
    <w:rsid w:val="00A96293"/>
    <w:rsid w:val="00A96817"/>
    <w:rsid w:val="00A9694C"/>
    <w:rsid w:val="00AA0AD8"/>
    <w:rsid w:val="00AA0F00"/>
    <w:rsid w:val="00AA13E4"/>
    <w:rsid w:val="00AA1B8B"/>
    <w:rsid w:val="00AA1BBF"/>
    <w:rsid w:val="00AA233A"/>
    <w:rsid w:val="00AA2488"/>
    <w:rsid w:val="00AA270B"/>
    <w:rsid w:val="00AA2C2F"/>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574D"/>
    <w:rsid w:val="00AD5827"/>
    <w:rsid w:val="00AD6337"/>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669"/>
    <w:rsid w:val="00B45BBF"/>
    <w:rsid w:val="00B46279"/>
    <w:rsid w:val="00B46D58"/>
    <w:rsid w:val="00B47535"/>
    <w:rsid w:val="00B4794D"/>
    <w:rsid w:val="00B5006E"/>
    <w:rsid w:val="00B50F8D"/>
    <w:rsid w:val="00B514E8"/>
    <w:rsid w:val="00B5181E"/>
    <w:rsid w:val="00B51D9F"/>
    <w:rsid w:val="00B5219E"/>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391D"/>
    <w:rsid w:val="00B64118"/>
    <w:rsid w:val="00B6474B"/>
    <w:rsid w:val="00B64BF8"/>
    <w:rsid w:val="00B64C48"/>
    <w:rsid w:val="00B64C74"/>
    <w:rsid w:val="00B64ECA"/>
    <w:rsid w:val="00B656EC"/>
    <w:rsid w:val="00B6601D"/>
    <w:rsid w:val="00B666FB"/>
    <w:rsid w:val="00B66AB9"/>
    <w:rsid w:val="00B66C0B"/>
    <w:rsid w:val="00B67667"/>
    <w:rsid w:val="00B67CCD"/>
    <w:rsid w:val="00B70DF8"/>
    <w:rsid w:val="00B716B0"/>
    <w:rsid w:val="00B71D73"/>
    <w:rsid w:val="00B72055"/>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4E45"/>
    <w:rsid w:val="00B9581C"/>
    <w:rsid w:val="00B95FE0"/>
    <w:rsid w:val="00B961C7"/>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E66"/>
    <w:rsid w:val="00BC4594"/>
    <w:rsid w:val="00BC502B"/>
    <w:rsid w:val="00BC54CA"/>
    <w:rsid w:val="00BC5C5F"/>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87C"/>
    <w:rsid w:val="00BD5F94"/>
    <w:rsid w:val="00BD6BF7"/>
    <w:rsid w:val="00BD72E6"/>
    <w:rsid w:val="00BE01AE"/>
    <w:rsid w:val="00BE0BBD"/>
    <w:rsid w:val="00BE0C42"/>
    <w:rsid w:val="00BE16C3"/>
    <w:rsid w:val="00BE1C5E"/>
    <w:rsid w:val="00BE1E28"/>
    <w:rsid w:val="00BE2236"/>
    <w:rsid w:val="00BE2572"/>
    <w:rsid w:val="00BE319F"/>
    <w:rsid w:val="00BE40B1"/>
    <w:rsid w:val="00BE439E"/>
    <w:rsid w:val="00BE45B6"/>
    <w:rsid w:val="00BE4CFA"/>
    <w:rsid w:val="00BE5381"/>
    <w:rsid w:val="00BE54A9"/>
    <w:rsid w:val="00BE5525"/>
    <w:rsid w:val="00BE557F"/>
    <w:rsid w:val="00BE5F44"/>
    <w:rsid w:val="00BE6363"/>
    <w:rsid w:val="00BE6AD7"/>
    <w:rsid w:val="00BE6F5D"/>
    <w:rsid w:val="00BE7702"/>
    <w:rsid w:val="00BE7FE1"/>
    <w:rsid w:val="00BF0913"/>
    <w:rsid w:val="00BF09F8"/>
    <w:rsid w:val="00BF0BF6"/>
    <w:rsid w:val="00BF1A21"/>
    <w:rsid w:val="00BF1CBD"/>
    <w:rsid w:val="00BF1D90"/>
    <w:rsid w:val="00BF270F"/>
    <w:rsid w:val="00BF2785"/>
    <w:rsid w:val="00BF3696"/>
    <w:rsid w:val="00BF3E44"/>
    <w:rsid w:val="00BF46D6"/>
    <w:rsid w:val="00BF48E1"/>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4C9E"/>
    <w:rsid w:val="00C061D3"/>
    <w:rsid w:val="00C061DC"/>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1C"/>
    <w:rsid w:val="00C24CA6"/>
    <w:rsid w:val="00C257D6"/>
    <w:rsid w:val="00C2603E"/>
    <w:rsid w:val="00C26B4D"/>
    <w:rsid w:val="00C26CF7"/>
    <w:rsid w:val="00C272C1"/>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648"/>
    <w:rsid w:val="00C53926"/>
    <w:rsid w:val="00C53D1C"/>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F8"/>
    <w:rsid w:val="00C90796"/>
    <w:rsid w:val="00C9153B"/>
    <w:rsid w:val="00C91F69"/>
    <w:rsid w:val="00C923A5"/>
    <w:rsid w:val="00C929A7"/>
    <w:rsid w:val="00C94323"/>
    <w:rsid w:val="00C961A9"/>
    <w:rsid w:val="00C970BB"/>
    <w:rsid w:val="00C978AF"/>
    <w:rsid w:val="00CA0015"/>
    <w:rsid w:val="00CA0A33"/>
    <w:rsid w:val="00CA11F2"/>
    <w:rsid w:val="00CA169D"/>
    <w:rsid w:val="00CA1747"/>
    <w:rsid w:val="00CA1C11"/>
    <w:rsid w:val="00CA1F39"/>
    <w:rsid w:val="00CA2207"/>
    <w:rsid w:val="00CA2B01"/>
    <w:rsid w:val="00CA2C09"/>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0BF3"/>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CBE"/>
    <w:rsid w:val="00CC3097"/>
    <w:rsid w:val="00CC3BAC"/>
    <w:rsid w:val="00CC410F"/>
    <w:rsid w:val="00CC518E"/>
    <w:rsid w:val="00CC6362"/>
    <w:rsid w:val="00CC69D0"/>
    <w:rsid w:val="00CC73F0"/>
    <w:rsid w:val="00CC7FFA"/>
    <w:rsid w:val="00CD01CC"/>
    <w:rsid w:val="00CD043A"/>
    <w:rsid w:val="00CD071A"/>
    <w:rsid w:val="00CD1CBF"/>
    <w:rsid w:val="00CD1E50"/>
    <w:rsid w:val="00CD22CB"/>
    <w:rsid w:val="00CD3548"/>
    <w:rsid w:val="00CD4190"/>
    <w:rsid w:val="00CD435C"/>
    <w:rsid w:val="00CD4898"/>
    <w:rsid w:val="00CD51E6"/>
    <w:rsid w:val="00CD6B60"/>
    <w:rsid w:val="00CD7A4E"/>
    <w:rsid w:val="00CD7A4F"/>
    <w:rsid w:val="00CE0D95"/>
    <w:rsid w:val="00CE10B2"/>
    <w:rsid w:val="00CE1C70"/>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4FFA"/>
    <w:rsid w:val="00CF54ED"/>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1FBC"/>
    <w:rsid w:val="00D32092"/>
    <w:rsid w:val="00D320A2"/>
    <w:rsid w:val="00D326C7"/>
    <w:rsid w:val="00D32870"/>
    <w:rsid w:val="00D32DD8"/>
    <w:rsid w:val="00D32F51"/>
    <w:rsid w:val="00D33481"/>
    <w:rsid w:val="00D334B6"/>
    <w:rsid w:val="00D338CC"/>
    <w:rsid w:val="00D3408E"/>
    <w:rsid w:val="00D3423E"/>
    <w:rsid w:val="00D3436F"/>
    <w:rsid w:val="00D356C3"/>
    <w:rsid w:val="00D359EB"/>
    <w:rsid w:val="00D35E75"/>
    <w:rsid w:val="00D362DB"/>
    <w:rsid w:val="00D3681C"/>
    <w:rsid w:val="00D36D97"/>
    <w:rsid w:val="00D411B6"/>
    <w:rsid w:val="00D4164A"/>
    <w:rsid w:val="00D41878"/>
    <w:rsid w:val="00D41AE8"/>
    <w:rsid w:val="00D41BA9"/>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44A"/>
    <w:rsid w:val="00D52566"/>
    <w:rsid w:val="00D52CC7"/>
    <w:rsid w:val="00D52D0B"/>
    <w:rsid w:val="00D53408"/>
    <w:rsid w:val="00D53F8A"/>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6198"/>
    <w:rsid w:val="00D667DA"/>
    <w:rsid w:val="00D677D9"/>
    <w:rsid w:val="00D710BC"/>
    <w:rsid w:val="00D71259"/>
    <w:rsid w:val="00D71977"/>
    <w:rsid w:val="00D7354F"/>
    <w:rsid w:val="00D7435F"/>
    <w:rsid w:val="00D746A9"/>
    <w:rsid w:val="00D74CCE"/>
    <w:rsid w:val="00D7504A"/>
    <w:rsid w:val="00D757FB"/>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5F5"/>
    <w:rsid w:val="00D976EB"/>
    <w:rsid w:val="00DA0186"/>
    <w:rsid w:val="00DA0948"/>
    <w:rsid w:val="00DA0A4E"/>
    <w:rsid w:val="00DA0D2B"/>
    <w:rsid w:val="00DA0F94"/>
    <w:rsid w:val="00DA0FDD"/>
    <w:rsid w:val="00DA187D"/>
    <w:rsid w:val="00DA1AF1"/>
    <w:rsid w:val="00DA2289"/>
    <w:rsid w:val="00DA3EA6"/>
    <w:rsid w:val="00DA3F9C"/>
    <w:rsid w:val="00DA41B1"/>
    <w:rsid w:val="00DA4643"/>
    <w:rsid w:val="00DA5D3D"/>
    <w:rsid w:val="00DA687B"/>
    <w:rsid w:val="00DA6C97"/>
    <w:rsid w:val="00DB01A7"/>
    <w:rsid w:val="00DB0267"/>
    <w:rsid w:val="00DB14F9"/>
    <w:rsid w:val="00DB1680"/>
    <w:rsid w:val="00DB2BCC"/>
    <w:rsid w:val="00DB3E17"/>
    <w:rsid w:val="00DB40C0"/>
    <w:rsid w:val="00DB41B7"/>
    <w:rsid w:val="00DB4273"/>
    <w:rsid w:val="00DB4CC7"/>
    <w:rsid w:val="00DB4FE3"/>
    <w:rsid w:val="00DB64C8"/>
    <w:rsid w:val="00DB6D02"/>
    <w:rsid w:val="00DB7289"/>
    <w:rsid w:val="00DB7787"/>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B15"/>
    <w:rsid w:val="00DD5CF9"/>
    <w:rsid w:val="00DD66E7"/>
    <w:rsid w:val="00DD6FDA"/>
    <w:rsid w:val="00DE0D00"/>
    <w:rsid w:val="00DE1323"/>
    <w:rsid w:val="00DE134D"/>
    <w:rsid w:val="00DE1BD9"/>
    <w:rsid w:val="00DE1D22"/>
    <w:rsid w:val="00DE26E4"/>
    <w:rsid w:val="00DE2943"/>
    <w:rsid w:val="00DE2AE3"/>
    <w:rsid w:val="00DE3328"/>
    <w:rsid w:val="00DE3538"/>
    <w:rsid w:val="00DE3C28"/>
    <w:rsid w:val="00DE4565"/>
    <w:rsid w:val="00DE5421"/>
    <w:rsid w:val="00DE5873"/>
    <w:rsid w:val="00DE5B89"/>
    <w:rsid w:val="00DE65EA"/>
    <w:rsid w:val="00DE7706"/>
    <w:rsid w:val="00DE7753"/>
    <w:rsid w:val="00DE7F8F"/>
    <w:rsid w:val="00DF09E7"/>
    <w:rsid w:val="00DF0BD2"/>
    <w:rsid w:val="00DF11C4"/>
    <w:rsid w:val="00DF14CF"/>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05B"/>
    <w:rsid w:val="00E23155"/>
    <w:rsid w:val="00E2356E"/>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213"/>
    <w:rsid w:val="00E31A0F"/>
    <w:rsid w:val="00E31B9E"/>
    <w:rsid w:val="00E3201B"/>
    <w:rsid w:val="00E32500"/>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225"/>
    <w:rsid w:val="00E55EBF"/>
    <w:rsid w:val="00E562C0"/>
    <w:rsid w:val="00E56821"/>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032"/>
    <w:rsid w:val="00E90E72"/>
    <w:rsid w:val="00E90FD0"/>
    <w:rsid w:val="00E91A69"/>
    <w:rsid w:val="00E91D37"/>
    <w:rsid w:val="00E91F17"/>
    <w:rsid w:val="00E92272"/>
    <w:rsid w:val="00E92BAA"/>
    <w:rsid w:val="00E93CA2"/>
    <w:rsid w:val="00E94078"/>
    <w:rsid w:val="00E94D7F"/>
    <w:rsid w:val="00E95645"/>
    <w:rsid w:val="00E95CE6"/>
    <w:rsid w:val="00E95E47"/>
    <w:rsid w:val="00E9611C"/>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168"/>
    <w:rsid w:val="00EA58C8"/>
    <w:rsid w:val="00EA625E"/>
    <w:rsid w:val="00EA6AE0"/>
    <w:rsid w:val="00EA7170"/>
    <w:rsid w:val="00EA7394"/>
    <w:rsid w:val="00EA7474"/>
    <w:rsid w:val="00EA7CA6"/>
    <w:rsid w:val="00EA7FA5"/>
    <w:rsid w:val="00EB01BA"/>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0E99"/>
    <w:rsid w:val="00EF11FF"/>
    <w:rsid w:val="00EF24C7"/>
    <w:rsid w:val="00EF273B"/>
    <w:rsid w:val="00EF2954"/>
    <w:rsid w:val="00EF2B43"/>
    <w:rsid w:val="00EF352E"/>
    <w:rsid w:val="00EF3662"/>
    <w:rsid w:val="00EF548A"/>
    <w:rsid w:val="00EF5627"/>
    <w:rsid w:val="00EF6526"/>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1603"/>
    <w:rsid w:val="00F332DF"/>
    <w:rsid w:val="00F3357F"/>
    <w:rsid w:val="00F339E3"/>
    <w:rsid w:val="00F34417"/>
    <w:rsid w:val="00F3446E"/>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9F0"/>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3A"/>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ACF"/>
    <w:rsid w:val="00FB4AFE"/>
    <w:rsid w:val="00FB576C"/>
    <w:rsid w:val="00FB6E4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0E2F"/>
    <w:rsid w:val="00FD1148"/>
    <w:rsid w:val="00FD1AAF"/>
    <w:rsid w:val="00FD26FA"/>
    <w:rsid w:val="00FD2748"/>
    <w:rsid w:val="00FD2843"/>
    <w:rsid w:val="00FD2B51"/>
    <w:rsid w:val="00FD2C88"/>
    <w:rsid w:val="00FD4D6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B9A"/>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5403"/>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90"/>
    <o:shapelayout v:ext="edit">
      <o:idmap v:ext="edit" data="1"/>
      <o:rules v:ext="edit">
        <o:r id="V:Rule1" type="connector" idref="#AutoShape 195"/>
        <o:r id="V:Rule2" type="connector" idref="#AutoShape 190"/>
        <o:r id="V:Rule3" type="connector" idref="#AutoShape 185"/>
        <o:r id="V:Rule4" type="connector" idref="#AutoShape 191"/>
        <o:r id="V:Rule5" type="connector" idref="#_x0000_s1089"/>
      </o:rules>
    </o:shapelayout>
  </w:shapeDefaults>
  <w:decimalSymbol w:val="."/>
  <w:listSeparator w:val=","/>
  <w14:docId w14:val="0CC1A4AA"/>
  <w15:docId w15:val="{13556910-26D5-49CC-84B0-83EFA6BC7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unhideWhenUsed/>
    <w:rsid w:val="00F86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F869F0"/>
    <w:rPr>
      <w:rFonts w:ascii="Courier New" w:hAnsi="Courier New" w:cs="Courier New"/>
      <w:lang w:bidi="ar-SA"/>
    </w:rPr>
  </w:style>
  <w:style w:type="character" w:customStyle="1" w:styleId="y2iqfc">
    <w:name w:val="y2iqfc"/>
    <w:basedOn w:val="a0"/>
    <w:rsid w:val="00F869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4740676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01737439">
      <w:bodyDiv w:val="1"/>
      <w:marLeft w:val="0"/>
      <w:marRight w:val="0"/>
      <w:marTop w:val="0"/>
      <w:marBottom w:val="0"/>
      <w:divBdr>
        <w:top w:val="none" w:sz="0" w:space="0" w:color="auto"/>
        <w:left w:val="none" w:sz="0" w:space="0" w:color="auto"/>
        <w:bottom w:val="none" w:sz="0" w:space="0" w:color="auto"/>
        <w:right w:val="none" w:sz="0" w:space="0" w:color="auto"/>
      </w:divBdr>
    </w:div>
    <w:div w:id="318002516">
      <w:bodyDiv w:val="1"/>
      <w:marLeft w:val="0"/>
      <w:marRight w:val="0"/>
      <w:marTop w:val="0"/>
      <w:marBottom w:val="0"/>
      <w:divBdr>
        <w:top w:val="none" w:sz="0" w:space="0" w:color="auto"/>
        <w:left w:val="none" w:sz="0" w:space="0" w:color="auto"/>
        <w:bottom w:val="none" w:sz="0" w:space="0" w:color="auto"/>
        <w:right w:val="none" w:sz="0" w:space="0" w:color="auto"/>
      </w:divBdr>
      <w:divsChild>
        <w:div w:id="1424840368">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4937523">
      <w:bodyDiv w:val="1"/>
      <w:marLeft w:val="0"/>
      <w:marRight w:val="0"/>
      <w:marTop w:val="0"/>
      <w:marBottom w:val="0"/>
      <w:divBdr>
        <w:top w:val="none" w:sz="0" w:space="0" w:color="auto"/>
        <w:left w:val="none" w:sz="0" w:space="0" w:color="auto"/>
        <w:bottom w:val="none" w:sz="0" w:space="0" w:color="auto"/>
        <w:right w:val="none" w:sz="0" w:space="0" w:color="auto"/>
      </w:divBdr>
      <w:divsChild>
        <w:div w:id="218706742">
          <w:marLeft w:val="0"/>
          <w:marRight w:val="0"/>
          <w:marTop w:val="0"/>
          <w:marBottom w:val="0"/>
          <w:divBdr>
            <w:top w:val="none" w:sz="0" w:space="0" w:color="auto"/>
            <w:left w:val="none" w:sz="0" w:space="0" w:color="auto"/>
            <w:bottom w:val="none" w:sz="0" w:space="0" w:color="auto"/>
            <w:right w:val="none" w:sz="0" w:space="0" w:color="auto"/>
          </w:divBdr>
        </w:div>
        <w:div w:id="871457749">
          <w:marLeft w:val="0"/>
          <w:marRight w:val="0"/>
          <w:marTop w:val="0"/>
          <w:marBottom w:val="0"/>
          <w:divBdr>
            <w:top w:val="none" w:sz="0" w:space="0" w:color="auto"/>
            <w:left w:val="none" w:sz="0" w:space="0" w:color="auto"/>
            <w:bottom w:val="none" w:sz="0" w:space="0" w:color="auto"/>
            <w:right w:val="none" w:sz="0" w:space="0" w:color="auto"/>
          </w:divBdr>
        </w:div>
        <w:div w:id="144779374">
          <w:marLeft w:val="0"/>
          <w:marRight w:val="0"/>
          <w:marTop w:val="0"/>
          <w:marBottom w:val="0"/>
          <w:divBdr>
            <w:top w:val="none" w:sz="0" w:space="0" w:color="auto"/>
            <w:left w:val="none" w:sz="0" w:space="0" w:color="auto"/>
            <w:bottom w:val="none" w:sz="0" w:space="0" w:color="auto"/>
            <w:right w:val="none" w:sz="0" w:space="0" w:color="auto"/>
          </w:divBdr>
        </w:div>
        <w:div w:id="336422474">
          <w:marLeft w:val="0"/>
          <w:marRight w:val="0"/>
          <w:marTop w:val="0"/>
          <w:marBottom w:val="0"/>
          <w:divBdr>
            <w:top w:val="none" w:sz="0" w:space="0" w:color="auto"/>
            <w:left w:val="none" w:sz="0" w:space="0" w:color="auto"/>
            <w:bottom w:val="none" w:sz="0" w:space="0" w:color="auto"/>
            <w:right w:val="none" w:sz="0" w:space="0" w:color="auto"/>
          </w:divBdr>
        </w:div>
        <w:div w:id="1286696135">
          <w:marLeft w:val="0"/>
          <w:marRight w:val="0"/>
          <w:marTop w:val="0"/>
          <w:marBottom w:val="0"/>
          <w:divBdr>
            <w:top w:val="none" w:sz="0" w:space="0" w:color="auto"/>
            <w:left w:val="none" w:sz="0" w:space="0" w:color="auto"/>
            <w:bottom w:val="none" w:sz="0" w:space="0" w:color="auto"/>
            <w:right w:val="none" w:sz="0" w:space="0" w:color="auto"/>
          </w:divBdr>
        </w:div>
        <w:div w:id="1098020721">
          <w:marLeft w:val="0"/>
          <w:marRight w:val="0"/>
          <w:marTop w:val="0"/>
          <w:marBottom w:val="0"/>
          <w:divBdr>
            <w:top w:val="none" w:sz="0" w:space="0" w:color="auto"/>
            <w:left w:val="none" w:sz="0" w:space="0" w:color="auto"/>
            <w:bottom w:val="none" w:sz="0" w:space="0" w:color="auto"/>
            <w:right w:val="none" w:sz="0" w:space="0" w:color="auto"/>
          </w:divBdr>
        </w:div>
        <w:div w:id="1373919468">
          <w:marLeft w:val="0"/>
          <w:marRight w:val="0"/>
          <w:marTop w:val="0"/>
          <w:marBottom w:val="0"/>
          <w:divBdr>
            <w:top w:val="none" w:sz="0" w:space="0" w:color="auto"/>
            <w:left w:val="none" w:sz="0" w:space="0" w:color="auto"/>
            <w:bottom w:val="none" w:sz="0" w:space="0" w:color="auto"/>
            <w:right w:val="none" w:sz="0" w:space="0" w:color="auto"/>
          </w:divBdr>
        </w:div>
        <w:div w:id="1968268174">
          <w:marLeft w:val="0"/>
          <w:marRight w:val="0"/>
          <w:marTop w:val="0"/>
          <w:marBottom w:val="0"/>
          <w:divBdr>
            <w:top w:val="none" w:sz="0" w:space="0" w:color="auto"/>
            <w:left w:val="none" w:sz="0" w:space="0" w:color="auto"/>
            <w:bottom w:val="none" w:sz="0" w:space="0" w:color="auto"/>
            <w:right w:val="none" w:sz="0" w:space="0" w:color="auto"/>
          </w:divBdr>
        </w:div>
        <w:div w:id="1799910700">
          <w:marLeft w:val="0"/>
          <w:marRight w:val="0"/>
          <w:marTop w:val="0"/>
          <w:marBottom w:val="0"/>
          <w:divBdr>
            <w:top w:val="none" w:sz="0" w:space="0" w:color="auto"/>
            <w:left w:val="none" w:sz="0" w:space="0" w:color="auto"/>
            <w:bottom w:val="none" w:sz="0" w:space="0" w:color="auto"/>
            <w:right w:val="none" w:sz="0" w:space="0" w:color="auto"/>
          </w:divBdr>
        </w:div>
        <w:div w:id="1091194071">
          <w:marLeft w:val="0"/>
          <w:marRight w:val="0"/>
          <w:marTop w:val="0"/>
          <w:marBottom w:val="0"/>
          <w:divBdr>
            <w:top w:val="none" w:sz="0" w:space="0" w:color="auto"/>
            <w:left w:val="none" w:sz="0" w:space="0" w:color="auto"/>
            <w:bottom w:val="none" w:sz="0" w:space="0" w:color="auto"/>
            <w:right w:val="none" w:sz="0" w:space="0" w:color="auto"/>
          </w:divBdr>
        </w:div>
        <w:div w:id="1750885183">
          <w:marLeft w:val="0"/>
          <w:marRight w:val="0"/>
          <w:marTop w:val="0"/>
          <w:marBottom w:val="0"/>
          <w:divBdr>
            <w:top w:val="none" w:sz="0" w:space="0" w:color="auto"/>
            <w:left w:val="none" w:sz="0" w:space="0" w:color="auto"/>
            <w:bottom w:val="none" w:sz="0" w:space="0" w:color="auto"/>
            <w:right w:val="none" w:sz="0" w:space="0" w:color="auto"/>
          </w:divBdr>
        </w:div>
        <w:div w:id="374475889">
          <w:marLeft w:val="0"/>
          <w:marRight w:val="0"/>
          <w:marTop w:val="0"/>
          <w:marBottom w:val="0"/>
          <w:divBdr>
            <w:top w:val="none" w:sz="0" w:space="0" w:color="auto"/>
            <w:left w:val="none" w:sz="0" w:space="0" w:color="auto"/>
            <w:bottom w:val="none" w:sz="0" w:space="0" w:color="auto"/>
            <w:right w:val="none" w:sz="0" w:space="0" w:color="auto"/>
          </w:divBdr>
        </w:div>
        <w:div w:id="1215775315">
          <w:marLeft w:val="0"/>
          <w:marRight w:val="0"/>
          <w:marTop w:val="0"/>
          <w:marBottom w:val="0"/>
          <w:divBdr>
            <w:top w:val="none" w:sz="0" w:space="0" w:color="auto"/>
            <w:left w:val="none" w:sz="0" w:space="0" w:color="auto"/>
            <w:bottom w:val="none" w:sz="0" w:space="0" w:color="auto"/>
            <w:right w:val="none" w:sz="0" w:space="0" w:color="auto"/>
          </w:divBdr>
        </w:div>
        <w:div w:id="391541398">
          <w:marLeft w:val="0"/>
          <w:marRight w:val="0"/>
          <w:marTop w:val="0"/>
          <w:marBottom w:val="0"/>
          <w:divBdr>
            <w:top w:val="none" w:sz="0" w:space="0" w:color="auto"/>
            <w:left w:val="none" w:sz="0" w:space="0" w:color="auto"/>
            <w:bottom w:val="none" w:sz="0" w:space="0" w:color="auto"/>
            <w:right w:val="none" w:sz="0" w:space="0" w:color="auto"/>
          </w:divBdr>
        </w:div>
        <w:div w:id="494034386">
          <w:marLeft w:val="0"/>
          <w:marRight w:val="0"/>
          <w:marTop w:val="0"/>
          <w:marBottom w:val="0"/>
          <w:divBdr>
            <w:top w:val="none" w:sz="0" w:space="0" w:color="auto"/>
            <w:left w:val="none" w:sz="0" w:space="0" w:color="auto"/>
            <w:bottom w:val="none" w:sz="0" w:space="0" w:color="auto"/>
            <w:right w:val="none" w:sz="0" w:space="0" w:color="auto"/>
          </w:divBdr>
        </w:div>
        <w:div w:id="1940797288">
          <w:marLeft w:val="0"/>
          <w:marRight w:val="0"/>
          <w:marTop w:val="0"/>
          <w:marBottom w:val="0"/>
          <w:divBdr>
            <w:top w:val="none" w:sz="0" w:space="0" w:color="auto"/>
            <w:left w:val="none" w:sz="0" w:space="0" w:color="auto"/>
            <w:bottom w:val="none" w:sz="0" w:space="0" w:color="auto"/>
            <w:right w:val="none" w:sz="0" w:space="0" w:color="auto"/>
          </w:divBdr>
        </w:div>
      </w:divsChild>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77178352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4326518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25338468">
      <w:bodyDiv w:val="1"/>
      <w:marLeft w:val="0"/>
      <w:marRight w:val="0"/>
      <w:marTop w:val="0"/>
      <w:marBottom w:val="0"/>
      <w:divBdr>
        <w:top w:val="none" w:sz="0" w:space="0" w:color="auto"/>
        <w:left w:val="none" w:sz="0" w:space="0" w:color="auto"/>
        <w:bottom w:val="none" w:sz="0" w:space="0" w:color="auto"/>
        <w:right w:val="none" w:sz="0" w:space="0" w:color="auto"/>
      </w:divBdr>
      <w:divsChild>
        <w:div w:id="183710021">
          <w:marLeft w:val="0"/>
          <w:marRight w:val="0"/>
          <w:marTop w:val="0"/>
          <w:marBottom w:val="0"/>
          <w:divBdr>
            <w:top w:val="none" w:sz="0" w:space="0" w:color="auto"/>
            <w:left w:val="none" w:sz="0" w:space="0" w:color="auto"/>
            <w:bottom w:val="none" w:sz="0" w:space="0" w:color="auto"/>
            <w:right w:val="none" w:sz="0" w:space="0" w:color="auto"/>
          </w:divBdr>
        </w:div>
      </w:divsChild>
    </w:div>
    <w:div w:id="1259633114">
      <w:bodyDiv w:val="1"/>
      <w:marLeft w:val="0"/>
      <w:marRight w:val="0"/>
      <w:marTop w:val="0"/>
      <w:marBottom w:val="0"/>
      <w:divBdr>
        <w:top w:val="none" w:sz="0" w:space="0" w:color="auto"/>
        <w:left w:val="none" w:sz="0" w:space="0" w:color="auto"/>
        <w:bottom w:val="none" w:sz="0" w:space="0" w:color="auto"/>
        <w:right w:val="none" w:sz="0" w:space="0" w:color="auto"/>
      </w:divBdr>
      <w:divsChild>
        <w:div w:id="680156541">
          <w:marLeft w:val="0"/>
          <w:marRight w:val="0"/>
          <w:marTop w:val="0"/>
          <w:marBottom w:val="0"/>
          <w:divBdr>
            <w:top w:val="none" w:sz="0" w:space="0" w:color="auto"/>
            <w:left w:val="none" w:sz="0" w:space="0" w:color="auto"/>
            <w:bottom w:val="none" w:sz="0" w:space="0" w:color="auto"/>
            <w:right w:val="none" w:sz="0" w:space="0" w:color="auto"/>
          </w:divBdr>
        </w:div>
        <w:div w:id="640766245">
          <w:marLeft w:val="0"/>
          <w:marRight w:val="0"/>
          <w:marTop w:val="0"/>
          <w:marBottom w:val="0"/>
          <w:divBdr>
            <w:top w:val="none" w:sz="0" w:space="0" w:color="auto"/>
            <w:left w:val="none" w:sz="0" w:space="0" w:color="auto"/>
            <w:bottom w:val="none" w:sz="0" w:space="0" w:color="auto"/>
            <w:right w:val="none" w:sz="0" w:space="0" w:color="auto"/>
          </w:divBdr>
        </w:div>
        <w:div w:id="722681866">
          <w:marLeft w:val="0"/>
          <w:marRight w:val="0"/>
          <w:marTop w:val="0"/>
          <w:marBottom w:val="0"/>
          <w:divBdr>
            <w:top w:val="none" w:sz="0" w:space="0" w:color="auto"/>
            <w:left w:val="none" w:sz="0" w:space="0" w:color="auto"/>
            <w:bottom w:val="none" w:sz="0" w:space="0" w:color="auto"/>
            <w:right w:val="none" w:sz="0" w:space="0" w:color="auto"/>
          </w:divBdr>
        </w:div>
        <w:div w:id="1602225277">
          <w:marLeft w:val="0"/>
          <w:marRight w:val="0"/>
          <w:marTop w:val="0"/>
          <w:marBottom w:val="0"/>
          <w:divBdr>
            <w:top w:val="none" w:sz="0" w:space="0" w:color="auto"/>
            <w:left w:val="none" w:sz="0" w:space="0" w:color="auto"/>
            <w:bottom w:val="none" w:sz="0" w:space="0" w:color="auto"/>
            <w:right w:val="none" w:sz="0" w:space="0" w:color="auto"/>
          </w:divBdr>
        </w:div>
        <w:div w:id="650065692">
          <w:marLeft w:val="0"/>
          <w:marRight w:val="0"/>
          <w:marTop w:val="0"/>
          <w:marBottom w:val="0"/>
          <w:divBdr>
            <w:top w:val="none" w:sz="0" w:space="0" w:color="auto"/>
            <w:left w:val="none" w:sz="0" w:space="0" w:color="auto"/>
            <w:bottom w:val="none" w:sz="0" w:space="0" w:color="auto"/>
            <w:right w:val="none" w:sz="0" w:space="0" w:color="auto"/>
          </w:divBdr>
        </w:div>
        <w:div w:id="1316686704">
          <w:marLeft w:val="0"/>
          <w:marRight w:val="0"/>
          <w:marTop w:val="0"/>
          <w:marBottom w:val="0"/>
          <w:divBdr>
            <w:top w:val="none" w:sz="0" w:space="0" w:color="auto"/>
            <w:left w:val="none" w:sz="0" w:space="0" w:color="auto"/>
            <w:bottom w:val="none" w:sz="0" w:space="0" w:color="auto"/>
            <w:right w:val="none" w:sz="0" w:space="0" w:color="auto"/>
          </w:divBdr>
        </w:div>
        <w:div w:id="1159155400">
          <w:marLeft w:val="0"/>
          <w:marRight w:val="0"/>
          <w:marTop w:val="0"/>
          <w:marBottom w:val="0"/>
          <w:divBdr>
            <w:top w:val="none" w:sz="0" w:space="0" w:color="auto"/>
            <w:left w:val="none" w:sz="0" w:space="0" w:color="auto"/>
            <w:bottom w:val="none" w:sz="0" w:space="0" w:color="auto"/>
            <w:right w:val="none" w:sz="0" w:space="0" w:color="auto"/>
          </w:divBdr>
        </w:div>
        <w:div w:id="1848012899">
          <w:marLeft w:val="0"/>
          <w:marRight w:val="0"/>
          <w:marTop w:val="0"/>
          <w:marBottom w:val="0"/>
          <w:divBdr>
            <w:top w:val="none" w:sz="0" w:space="0" w:color="auto"/>
            <w:left w:val="none" w:sz="0" w:space="0" w:color="auto"/>
            <w:bottom w:val="none" w:sz="0" w:space="0" w:color="auto"/>
            <w:right w:val="none" w:sz="0" w:space="0" w:color="auto"/>
          </w:divBdr>
        </w:div>
        <w:div w:id="703604629">
          <w:marLeft w:val="0"/>
          <w:marRight w:val="0"/>
          <w:marTop w:val="0"/>
          <w:marBottom w:val="0"/>
          <w:divBdr>
            <w:top w:val="none" w:sz="0" w:space="0" w:color="auto"/>
            <w:left w:val="none" w:sz="0" w:space="0" w:color="auto"/>
            <w:bottom w:val="none" w:sz="0" w:space="0" w:color="auto"/>
            <w:right w:val="none" w:sz="0" w:space="0" w:color="auto"/>
          </w:divBdr>
        </w:div>
        <w:div w:id="448745396">
          <w:marLeft w:val="0"/>
          <w:marRight w:val="0"/>
          <w:marTop w:val="0"/>
          <w:marBottom w:val="0"/>
          <w:divBdr>
            <w:top w:val="none" w:sz="0" w:space="0" w:color="auto"/>
            <w:left w:val="none" w:sz="0" w:space="0" w:color="auto"/>
            <w:bottom w:val="none" w:sz="0" w:space="0" w:color="auto"/>
            <w:right w:val="none" w:sz="0" w:space="0" w:color="auto"/>
          </w:divBdr>
        </w:div>
        <w:div w:id="961691330">
          <w:marLeft w:val="0"/>
          <w:marRight w:val="0"/>
          <w:marTop w:val="0"/>
          <w:marBottom w:val="0"/>
          <w:divBdr>
            <w:top w:val="none" w:sz="0" w:space="0" w:color="auto"/>
            <w:left w:val="none" w:sz="0" w:space="0" w:color="auto"/>
            <w:bottom w:val="none" w:sz="0" w:space="0" w:color="auto"/>
            <w:right w:val="none" w:sz="0" w:space="0" w:color="auto"/>
          </w:divBdr>
        </w:div>
        <w:div w:id="896626030">
          <w:marLeft w:val="0"/>
          <w:marRight w:val="0"/>
          <w:marTop w:val="0"/>
          <w:marBottom w:val="0"/>
          <w:divBdr>
            <w:top w:val="none" w:sz="0" w:space="0" w:color="auto"/>
            <w:left w:val="none" w:sz="0" w:space="0" w:color="auto"/>
            <w:bottom w:val="none" w:sz="0" w:space="0" w:color="auto"/>
            <w:right w:val="none" w:sz="0" w:space="0" w:color="auto"/>
          </w:divBdr>
        </w:div>
      </w:divsChild>
    </w:div>
    <w:div w:id="1269003702">
      <w:bodyDiv w:val="1"/>
      <w:marLeft w:val="0"/>
      <w:marRight w:val="0"/>
      <w:marTop w:val="0"/>
      <w:marBottom w:val="0"/>
      <w:divBdr>
        <w:top w:val="none" w:sz="0" w:space="0" w:color="auto"/>
        <w:left w:val="none" w:sz="0" w:space="0" w:color="auto"/>
        <w:bottom w:val="none" w:sz="0" w:space="0" w:color="auto"/>
        <w:right w:val="none" w:sz="0" w:space="0" w:color="auto"/>
      </w:divBdr>
    </w:div>
    <w:div w:id="1301695375">
      <w:bodyDiv w:val="1"/>
      <w:marLeft w:val="0"/>
      <w:marRight w:val="0"/>
      <w:marTop w:val="0"/>
      <w:marBottom w:val="0"/>
      <w:divBdr>
        <w:top w:val="none" w:sz="0" w:space="0" w:color="auto"/>
        <w:left w:val="none" w:sz="0" w:space="0" w:color="auto"/>
        <w:bottom w:val="none" w:sz="0" w:space="0" w:color="auto"/>
        <w:right w:val="none" w:sz="0" w:space="0" w:color="auto"/>
      </w:divBdr>
    </w:div>
    <w:div w:id="1331954761">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892571964">
      <w:bodyDiv w:val="1"/>
      <w:marLeft w:val="0"/>
      <w:marRight w:val="0"/>
      <w:marTop w:val="0"/>
      <w:marBottom w:val="0"/>
      <w:divBdr>
        <w:top w:val="none" w:sz="0" w:space="0" w:color="auto"/>
        <w:left w:val="none" w:sz="0" w:space="0" w:color="auto"/>
        <w:bottom w:val="none" w:sz="0" w:space="0" w:color="auto"/>
        <w:right w:val="none" w:sz="0" w:space="0" w:color="auto"/>
      </w:divBdr>
      <w:divsChild>
        <w:div w:id="22026004">
          <w:marLeft w:val="0"/>
          <w:marRight w:val="0"/>
          <w:marTop w:val="0"/>
          <w:marBottom w:val="0"/>
          <w:divBdr>
            <w:top w:val="none" w:sz="0" w:space="0" w:color="auto"/>
            <w:left w:val="none" w:sz="0" w:space="0" w:color="auto"/>
            <w:bottom w:val="none" w:sz="0" w:space="0" w:color="auto"/>
            <w:right w:val="none" w:sz="0" w:space="0" w:color="auto"/>
          </w:divBdr>
        </w:div>
      </w:divsChild>
    </w:div>
    <w:div w:id="1996108456">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53916744">
      <w:bodyDiv w:val="1"/>
      <w:marLeft w:val="0"/>
      <w:marRight w:val="0"/>
      <w:marTop w:val="0"/>
      <w:marBottom w:val="0"/>
      <w:divBdr>
        <w:top w:val="none" w:sz="0" w:space="0" w:color="auto"/>
        <w:left w:val="none" w:sz="0" w:space="0" w:color="auto"/>
        <w:bottom w:val="none" w:sz="0" w:space="0" w:color="auto"/>
        <w:right w:val="none" w:sz="0" w:space="0" w:color="auto"/>
      </w:divBdr>
      <w:divsChild>
        <w:div w:id="1793935288">
          <w:marLeft w:val="0"/>
          <w:marRight w:val="0"/>
          <w:marTop w:val="0"/>
          <w:marBottom w:val="0"/>
          <w:divBdr>
            <w:top w:val="none" w:sz="0" w:space="0" w:color="auto"/>
            <w:left w:val="none" w:sz="0" w:space="0" w:color="auto"/>
            <w:bottom w:val="none" w:sz="0" w:space="0" w:color="auto"/>
            <w:right w:val="none" w:sz="0" w:space="0" w:color="auto"/>
          </w:divBdr>
        </w:div>
        <w:div w:id="2142914297">
          <w:marLeft w:val="0"/>
          <w:marRight w:val="0"/>
          <w:marTop w:val="0"/>
          <w:marBottom w:val="0"/>
          <w:divBdr>
            <w:top w:val="none" w:sz="0" w:space="0" w:color="auto"/>
            <w:left w:val="none" w:sz="0" w:space="0" w:color="auto"/>
            <w:bottom w:val="none" w:sz="0" w:space="0" w:color="auto"/>
            <w:right w:val="none" w:sz="0" w:space="0" w:color="auto"/>
          </w:divBdr>
        </w:div>
        <w:div w:id="1332176378">
          <w:marLeft w:val="0"/>
          <w:marRight w:val="0"/>
          <w:marTop w:val="0"/>
          <w:marBottom w:val="0"/>
          <w:divBdr>
            <w:top w:val="none" w:sz="0" w:space="0" w:color="auto"/>
            <w:left w:val="none" w:sz="0" w:space="0" w:color="auto"/>
            <w:bottom w:val="none" w:sz="0" w:space="0" w:color="auto"/>
            <w:right w:val="none" w:sz="0" w:space="0" w:color="auto"/>
          </w:divBdr>
        </w:div>
        <w:div w:id="1405183008">
          <w:marLeft w:val="0"/>
          <w:marRight w:val="0"/>
          <w:marTop w:val="0"/>
          <w:marBottom w:val="0"/>
          <w:divBdr>
            <w:top w:val="none" w:sz="0" w:space="0" w:color="auto"/>
            <w:left w:val="none" w:sz="0" w:space="0" w:color="auto"/>
            <w:bottom w:val="none" w:sz="0" w:space="0" w:color="auto"/>
            <w:right w:val="none" w:sz="0" w:space="0" w:color="auto"/>
          </w:divBdr>
        </w:div>
        <w:div w:id="1424110392">
          <w:marLeft w:val="0"/>
          <w:marRight w:val="0"/>
          <w:marTop w:val="0"/>
          <w:marBottom w:val="0"/>
          <w:divBdr>
            <w:top w:val="none" w:sz="0" w:space="0" w:color="auto"/>
            <w:left w:val="none" w:sz="0" w:space="0" w:color="auto"/>
            <w:bottom w:val="none" w:sz="0" w:space="0" w:color="auto"/>
            <w:right w:val="none" w:sz="0" w:space="0" w:color="auto"/>
          </w:divBdr>
        </w:div>
        <w:div w:id="1918635343">
          <w:marLeft w:val="0"/>
          <w:marRight w:val="0"/>
          <w:marTop w:val="0"/>
          <w:marBottom w:val="0"/>
          <w:divBdr>
            <w:top w:val="none" w:sz="0" w:space="0" w:color="auto"/>
            <w:left w:val="none" w:sz="0" w:space="0" w:color="auto"/>
            <w:bottom w:val="none" w:sz="0" w:space="0" w:color="auto"/>
            <w:right w:val="none" w:sz="0" w:space="0" w:color="auto"/>
          </w:divBdr>
        </w:div>
        <w:div w:id="180366266">
          <w:marLeft w:val="0"/>
          <w:marRight w:val="0"/>
          <w:marTop w:val="0"/>
          <w:marBottom w:val="0"/>
          <w:divBdr>
            <w:top w:val="none" w:sz="0" w:space="0" w:color="auto"/>
            <w:left w:val="none" w:sz="0" w:space="0" w:color="auto"/>
            <w:bottom w:val="none" w:sz="0" w:space="0" w:color="auto"/>
            <w:right w:val="none" w:sz="0" w:space="0" w:color="auto"/>
          </w:divBdr>
        </w:div>
        <w:div w:id="188682238">
          <w:marLeft w:val="0"/>
          <w:marRight w:val="0"/>
          <w:marTop w:val="0"/>
          <w:marBottom w:val="0"/>
          <w:divBdr>
            <w:top w:val="none" w:sz="0" w:space="0" w:color="auto"/>
            <w:left w:val="none" w:sz="0" w:space="0" w:color="auto"/>
            <w:bottom w:val="none" w:sz="0" w:space="0" w:color="auto"/>
            <w:right w:val="none" w:sz="0" w:space="0" w:color="auto"/>
          </w:divBdr>
        </w:div>
        <w:div w:id="57168344">
          <w:marLeft w:val="0"/>
          <w:marRight w:val="0"/>
          <w:marTop w:val="0"/>
          <w:marBottom w:val="0"/>
          <w:divBdr>
            <w:top w:val="none" w:sz="0" w:space="0" w:color="auto"/>
            <w:left w:val="none" w:sz="0" w:space="0" w:color="auto"/>
            <w:bottom w:val="none" w:sz="0" w:space="0" w:color="auto"/>
            <w:right w:val="none" w:sz="0" w:space="0" w:color="auto"/>
          </w:divBdr>
        </w:div>
        <w:div w:id="1717467508">
          <w:marLeft w:val="0"/>
          <w:marRight w:val="0"/>
          <w:marTop w:val="0"/>
          <w:marBottom w:val="0"/>
          <w:divBdr>
            <w:top w:val="none" w:sz="0" w:space="0" w:color="auto"/>
            <w:left w:val="none" w:sz="0" w:space="0" w:color="auto"/>
            <w:bottom w:val="none" w:sz="0" w:space="0" w:color="auto"/>
            <w:right w:val="none" w:sz="0" w:space="0" w:color="auto"/>
          </w:divBdr>
        </w:div>
        <w:div w:id="1951662251">
          <w:marLeft w:val="0"/>
          <w:marRight w:val="0"/>
          <w:marTop w:val="0"/>
          <w:marBottom w:val="0"/>
          <w:divBdr>
            <w:top w:val="none" w:sz="0" w:space="0" w:color="auto"/>
            <w:left w:val="none" w:sz="0" w:space="0" w:color="auto"/>
            <w:bottom w:val="none" w:sz="0" w:space="0" w:color="auto"/>
            <w:right w:val="none" w:sz="0" w:space="0" w:color="auto"/>
          </w:divBdr>
        </w:div>
        <w:div w:id="384333011">
          <w:marLeft w:val="0"/>
          <w:marRight w:val="0"/>
          <w:marTop w:val="0"/>
          <w:marBottom w:val="0"/>
          <w:divBdr>
            <w:top w:val="none" w:sz="0" w:space="0" w:color="auto"/>
            <w:left w:val="none" w:sz="0" w:space="0" w:color="auto"/>
            <w:bottom w:val="none" w:sz="0" w:space="0" w:color="auto"/>
            <w:right w:val="none" w:sz="0" w:space="0" w:color="auto"/>
          </w:divBdr>
        </w:div>
        <w:div w:id="1698462726">
          <w:marLeft w:val="0"/>
          <w:marRight w:val="0"/>
          <w:marTop w:val="0"/>
          <w:marBottom w:val="0"/>
          <w:divBdr>
            <w:top w:val="none" w:sz="0" w:space="0" w:color="auto"/>
            <w:left w:val="none" w:sz="0" w:space="0" w:color="auto"/>
            <w:bottom w:val="none" w:sz="0" w:space="0" w:color="auto"/>
            <w:right w:val="none" w:sz="0" w:space="0" w:color="auto"/>
          </w:divBdr>
        </w:div>
        <w:div w:id="350231288">
          <w:marLeft w:val="0"/>
          <w:marRight w:val="0"/>
          <w:marTop w:val="0"/>
          <w:marBottom w:val="0"/>
          <w:divBdr>
            <w:top w:val="none" w:sz="0" w:space="0" w:color="auto"/>
            <w:left w:val="none" w:sz="0" w:space="0" w:color="auto"/>
            <w:bottom w:val="none" w:sz="0" w:space="0" w:color="auto"/>
            <w:right w:val="none" w:sz="0" w:space="0" w:color="auto"/>
          </w:divBdr>
        </w:div>
        <w:div w:id="797070607">
          <w:marLeft w:val="0"/>
          <w:marRight w:val="0"/>
          <w:marTop w:val="0"/>
          <w:marBottom w:val="0"/>
          <w:divBdr>
            <w:top w:val="none" w:sz="0" w:space="0" w:color="auto"/>
            <w:left w:val="none" w:sz="0" w:space="0" w:color="auto"/>
            <w:bottom w:val="none" w:sz="0" w:space="0" w:color="auto"/>
            <w:right w:val="none" w:sz="0" w:space="0" w:color="auto"/>
          </w:divBdr>
        </w:div>
        <w:div w:id="1377199720">
          <w:marLeft w:val="0"/>
          <w:marRight w:val="0"/>
          <w:marTop w:val="0"/>
          <w:marBottom w:val="0"/>
          <w:divBdr>
            <w:top w:val="none" w:sz="0" w:space="0" w:color="auto"/>
            <w:left w:val="none" w:sz="0" w:space="0" w:color="auto"/>
            <w:bottom w:val="none" w:sz="0" w:space="0" w:color="auto"/>
            <w:right w:val="none" w:sz="0" w:space="0" w:color="auto"/>
          </w:divBdr>
        </w:div>
        <w:div w:id="978261687">
          <w:marLeft w:val="0"/>
          <w:marRight w:val="0"/>
          <w:marTop w:val="0"/>
          <w:marBottom w:val="0"/>
          <w:divBdr>
            <w:top w:val="none" w:sz="0" w:space="0" w:color="auto"/>
            <w:left w:val="none" w:sz="0" w:space="0" w:color="auto"/>
            <w:bottom w:val="none" w:sz="0" w:space="0" w:color="auto"/>
            <w:right w:val="none" w:sz="0" w:space="0" w:color="auto"/>
          </w:divBdr>
        </w:div>
        <w:div w:id="1974561283">
          <w:marLeft w:val="0"/>
          <w:marRight w:val="0"/>
          <w:marTop w:val="0"/>
          <w:marBottom w:val="0"/>
          <w:divBdr>
            <w:top w:val="none" w:sz="0" w:space="0" w:color="auto"/>
            <w:left w:val="none" w:sz="0" w:space="0" w:color="auto"/>
            <w:bottom w:val="none" w:sz="0" w:space="0" w:color="auto"/>
            <w:right w:val="none" w:sz="0" w:space="0" w:color="auto"/>
          </w:divBdr>
        </w:div>
        <w:div w:id="383261465">
          <w:marLeft w:val="0"/>
          <w:marRight w:val="0"/>
          <w:marTop w:val="0"/>
          <w:marBottom w:val="0"/>
          <w:divBdr>
            <w:top w:val="none" w:sz="0" w:space="0" w:color="auto"/>
            <w:left w:val="none" w:sz="0" w:space="0" w:color="auto"/>
            <w:bottom w:val="none" w:sz="0" w:space="0" w:color="auto"/>
            <w:right w:val="none" w:sz="0" w:space="0" w:color="auto"/>
          </w:divBdr>
        </w:div>
        <w:div w:id="499737841">
          <w:marLeft w:val="0"/>
          <w:marRight w:val="0"/>
          <w:marTop w:val="0"/>
          <w:marBottom w:val="0"/>
          <w:divBdr>
            <w:top w:val="none" w:sz="0" w:space="0" w:color="auto"/>
            <w:left w:val="none" w:sz="0" w:space="0" w:color="auto"/>
            <w:bottom w:val="none" w:sz="0" w:space="0" w:color="auto"/>
            <w:right w:val="none" w:sz="0" w:space="0" w:color="auto"/>
          </w:divBdr>
        </w:div>
        <w:div w:id="440074751">
          <w:marLeft w:val="0"/>
          <w:marRight w:val="0"/>
          <w:marTop w:val="0"/>
          <w:marBottom w:val="0"/>
          <w:divBdr>
            <w:top w:val="none" w:sz="0" w:space="0" w:color="auto"/>
            <w:left w:val="none" w:sz="0" w:space="0" w:color="auto"/>
            <w:bottom w:val="none" w:sz="0" w:space="0" w:color="auto"/>
            <w:right w:val="none" w:sz="0" w:space="0" w:color="auto"/>
          </w:divBdr>
        </w:div>
        <w:div w:id="324746006">
          <w:marLeft w:val="0"/>
          <w:marRight w:val="0"/>
          <w:marTop w:val="0"/>
          <w:marBottom w:val="0"/>
          <w:divBdr>
            <w:top w:val="none" w:sz="0" w:space="0" w:color="auto"/>
            <w:left w:val="none" w:sz="0" w:space="0" w:color="auto"/>
            <w:bottom w:val="none" w:sz="0" w:space="0" w:color="auto"/>
            <w:right w:val="none" w:sz="0" w:space="0" w:color="auto"/>
          </w:divBdr>
        </w:div>
        <w:div w:id="1548643079">
          <w:marLeft w:val="0"/>
          <w:marRight w:val="0"/>
          <w:marTop w:val="0"/>
          <w:marBottom w:val="0"/>
          <w:divBdr>
            <w:top w:val="none" w:sz="0" w:space="0" w:color="auto"/>
            <w:left w:val="none" w:sz="0" w:space="0" w:color="auto"/>
            <w:bottom w:val="none" w:sz="0" w:space="0" w:color="auto"/>
            <w:right w:val="none" w:sz="0" w:space="0" w:color="auto"/>
          </w:divBdr>
        </w:div>
        <w:div w:id="525026622">
          <w:marLeft w:val="0"/>
          <w:marRight w:val="0"/>
          <w:marTop w:val="0"/>
          <w:marBottom w:val="0"/>
          <w:divBdr>
            <w:top w:val="none" w:sz="0" w:space="0" w:color="auto"/>
            <w:left w:val="none" w:sz="0" w:space="0" w:color="auto"/>
            <w:bottom w:val="none" w:sz="0" w:space="0" w:color="auto"/>
            <w:right w:val="none" w:sz="0" w:space="0" w:color="auto"/>
          </w:divBdr>
        </w:div>
        <w:div w:id="2074428203">
          <w:marLeft w:val="0"/>
          <w:marRight w:val="0"/>
          <w:marTop w:val="0"/>
          <w:marBottom w:val="0"/>
          <w:divBdr>
            <w:top w:val="none" w:sz="0" w:space="0" w:color="auto"/>
            <w:left w:val="none" w:sz="0" w:space="0" w:color="auto"/>
            <w:bottom w:val="none" w:sz="0" w:space="0" w:color="auto"/>
            <w:right w:val="none" w:sz="0" w:space="0" w:color="auto"/>
          </w:divBdr>
        </w:div>
        <w:div w:id="1706641493">
          <w:marLeft w:val="0"/>
          <w:marRight w:val="0"/>
          <w:marTop w:val="0"/>
          <w:marBottom w:val="0"/>
          <w:divBdr>
            <w:top w:val="none" w:sz="0" w:space="0" w:color="auto"/>
            <w:left w:val="none" w:sz="0" w:space="0" w:color="auto"/>
            <w:bottom w:val="none" w:sz="0" w:space="0" w:color="auto"/>
            <w:right w:val="none" w:sz="0" w:space="0" w:color="auto"/>
          </w:divBdr>
        </w:div>
        <w:div w:id="1951693257">
          <w:marLeft w:val="0"/>
          <w:marRight w:val="0"/>
          <w:marTop w:val="0"/>
          <w:marBottom w:val="0"/>
          <w:divBdr>
            <w:top w:val="none" w:sz="0" w:space="0" w:color="auto"/>
            <w:left w:val="none" w:sz="0" w:space="0" w:color="auto"/>
            <w:bottom w:val="none" w:sz="0" w:space="0" w:color="auto"/>
            <w:right w:val="none" w:sz="0" w:space="0" w:color="auto"/>
          </w:divBdr>
        </w:div>
        <w:div w:id="911617746">
          <w:marLeft w:val="0"/>
          <w:marRight w:val="0"/>
          <w:marTop w:val="0"/>
          <w:marBottom w:val="0"/>
          <w:divBdr>
            <w:top w:val="none" w:sz="0" w:space="0" w:color="auto"/>
            <w:left w:val="none" w:sz="0" w:space="0" w:color="auto"/>
            <w:bottom w:val="none" w:sz="0" w:space="0" w:color="auto"/>
            <w:right w:val="none" w:sz="0" w:space="0" w:color="auto"/>
          </w:divBdr>
        </w:div>
        <w:div w:id="1184249595">
          <w:marLeft w:val="0"/>
          <w:marRight w:val="0"/>
          <w:marTop w:val="0"/>
          <w:marBottom w:val="0"/>
          <w:divBdr>
            <w:top w:val="none" w:sz="0" w:space="0" w:color="auto"/>
            <w:left w:val="none" w:sz="0" w:space="0" w:color="auto"/>
            <w:bottom w:val="none" w:sz="0" w:space="0" w:color="auto"/>
            <w:right w:val="none" w:sz="0" w:space="0" w:color="auto"/>
          </w:divBdr>
        </w:div>
        <w:div w:id="1286080032">
          <w:marLeft w:val="0"/>
          <w:marRight w:val="0"/>
          <w:marTop w:val="0"/>
          <w:marBottom w:val="0"/>
          <w:divBdr>
            <w:top w:val="none" w:sz="0" w:space="0" w:color="auto"/>
            <w:left w:val="none" w:sz="0" w:space="0" w:color="auto"/>
            <w:bottom w:val="none" w:sz="0" w:space="0" w:color="auto"/>
            <w:right w:val="none" w:sz="0" w:space="0" w:color="auto"/>
          </w:divBdr>
        </w:div>
        <w:div w:id="87390833">
          <w:marLeft w:val="0"/>
          <w:marRight w:val="0"/>
          <w:marTop w:val="0"/>
          <w:marBottom w:val="0"/>
          <w:divBdr>
            <w:top w:val="none" w:sz="0" w:space="0" w:color="auto"/>
            <w:left w:val="none" w:sz="0" w:space="0" w:color="auto"/>
            <w:bottom w:val="none" w:sz="0" w:space="0" w:color="auto"/>
            <w:right w:val="none" w:sz="0" w:space="0" w:color="auto"/>
          </w:divBdr>
        </w:div>
        <w:div w:id="1782258668">
          <w:marLeft w:val="0"/>
          <w:marRight w:val="0"/>
          <w:marTop w:val="0"/>
          <w:marBottom w:val="0"/>
          <w:divBdr>
            <w:top w:val="none" w:sz="0" w:space="0" w:color="auto"/>
            <w:left w:val="none" w:sz="0" w:space="0" w:color="auto"/>
            <w:bottom w:val="none" w:sz="0" w:space="0" w:color="auto"/>
            <w:right w:val="none" w:sz="0" w:space="0" w:color="auto"/>
          </w:divBdr>
        </w:div>
        <w:div w:id="1068192041">
          <w:marLeft w:val="0"/>
          <w:marRight w:val="0"/>
          <w:marTop w:val="0"/>
          <w:marBottom w:val="0"/>
          <w:divBdr>
            <w:top w:val="none" w:sz="0" w:space="0" w:color="auto"/>
            <w:left w:val="none" w:sz="0" w:space="0" w:color="auto"/>
            <w:bottom w:val="none" w:sz="0" w:space="0" w:color="auto"/>
            <w:right w:val="none" w:sz="0" w:space="0" w:color="auto"/>
          </w:divBdr>
        </w:div>
        <w:div w:id="1115754331">
          <w:marLeft w:val="0"/>
          <w:marRight w:val="0"/>
          <w:marTop w:val="0"/>
          <w:marBottom w:val="0"/>
          <w:divBdr>
            <w:top w:val="none" w:sz="0" w:space="0" w:color="auto"/>
            <w:left w:val="none" w:sz="0" w:space="0" w:color="auto"/>
            <w:bottom w:val="none" w:sz="0" w:space="0" w:color="auto"/>
            <w:right w:val="none" w:sz="0" w:space="0" w:color="auto"/>
          </w:divBdr>
        </w:div>
        <w:div w:id="524825035">
          <w:marLeft w:val="0"/>
          <w:marRight w:val="0"/>
          <w:marTop w:val="0"/>
          <w:marBottom w:val="0"/>
          <w:divBdr>
            <w:top w:val="none" w:sz="0" w:space="0" w:color="auto"/>
            <w:left w:val="none" w:sz="0" w:space="0" w:color="auto"/>
            <w:bottom w:val="none" w:sz="0" w:space="0" w:color="auto"/>
            <w:right w:val="none" w:sz="0" w:space="0" w:color="auto"/>
          </w:divBdr>
        </w:div>
        <w:div w:id="1244485215">
          <w:marLeft w:val="0"/>
          <w:marRight w:val="0"/>
          <w:marTop w:val="0"/>
          <w:marBottom w:val="0"/>
          <w:divBdr>
            <w:top w:val="none" w:sz="0" w:space="0" w:color="auto"/>
            <w:left w:val="none" w:sz="0" w:space="0" w:color="auto"/>
            <w:bottom w:val="none" w:sz="0" w:space="0" w:color="auto"/>
            <w:right w:val="none" w:sz="0" w:space="0" w:color="auto"/>
          </w:divBdr>
        </w:div>
        <w:div w:id="619651918">
          <w:marLeft w:val="0"/>
          <w:marRight w:val="0"/>
          <w:marTop w:val="0"/>
          <w:marBottom w:val="0"/>
          <w:divBdr>
            <w:top w:val="none" w:sz="0" w:space="0" w:color="auto"/>
            <w:left w:val="none" w:sz="0" w:space="0" w:color="auto"/>
            <w:bottom w:val="none" w:sz="0" w:space="0" w:color="auto"/>
            <w:right w:val="none" w:sz="0" w:space="0" w:color="auto"/>
          </w:divBdr>
        </w:div>
        <w:div w:id="2092390945">
          <w:marLeft w:val="0"/>
          <w:marRight w:val="0"/>
          <w:marTop w:val="0"/>
          <w:marBottom w:val="0"/>
          <w:divBdr>
            <w:top w:val="none" w:sz="0" w:space="0" w:color="auto"/>
            <w:left w:val="none" w:sz="0" w:space="0" w:color="auto"/>
            <w:bottom w:val="none" w:sz="0" w:space="0" w:color="auto"/>
            <w:right w:val="none" w:sz="0" w:space="0" w:color="auto"/>
          </w:divBdr>
        </w:div>
        <w:div w:id="1029799468">
          <w:marLeft w:val="0"/>
          <w:marRight w:val="0"/>
          <w:marTop w:val="0"/>
          <w:marBottom w:val="0"/>
          <w:divBdr>
            <w:top w:val="none" w:sz="0" w:space="0" w:color="auto"/>
            <w:left w:val="none" w:sz="0" w:space="0" w:color="auto"/>
            <w:bottom w:val="none" w:sz="0" w:space="0" w:color="auto"/>
            <w:right w:val="none" w:sz="0" w:space="0" w:color="auto"/>
          </w:divBdr>
        </w:div>
        <w:div w:id="501968273">
          <w:marLeft w:val="0"/>
          <w:marRight w:val="0"/>
          <w:marTop w:val="0"/>
          <w:marBottom w:val="0"/>
          <w:divBdr>
            <w:top w:val="none" w:sz="0" w:space="0" w:color="auto"/>
            <w:left w:val="none" w:sz="0" w:space="0" w:color="auto"/>
            <w:bottom w:val="none" w:sz="0" w:space="0" w:color="auto"/>
            <w:right w:val="none" w:sz="0" w:space="0" w:color="auto"/>
          </w:divBdr>
        </w:div>
        <w:div w:id="160046553">
          <w:marLeft w:val="0"/>
          <w:marRight w:val="0"/>
          <w:marTop w:val="0"/>
          <w:marBottom w:val="0"/>
          <w:divBdr>
            <w:top w:val="none" w:sz="0" w:space="0" w:color="auto"/>
            <w:left w:val="none" w:sz="0" w:space="0" w:color="auto"/>
            <w:bottom w:val="none" w:sz="0" w:space="0" w:color="auto"/>
            <w:right w:val="none" w:sz="0" w:space="0" w:color="auto"/>
          </w:divBdr>
        </w:div>
        <w:div w:id="397099555">
          <w:marLeft w:val="0"/>
          <w:marRight w:val="0"/>
          <w:marTop w:val="0"/>
          <w:marBottom w:val="0"/>
          <w:divBdr>
            <w:top w:val="none" w:sz="0" w:space="0" w:color="auto"/>
            <w:left w:val="none" w:sz="0" w:space="0" w:color="auto"/>
            <w:bottom w:val="none" w:sz="0" w:space="0" w:color="auto"/>
            <w:right w:val="none" w:sz="0" w:space="0" w:color="auto"/>
          </w:divBdr>
        </w:div>
        <w:div w:id="1225945088">
          <w:marLeft w:val="0"/>
          <w:marRight w:val="0"/>
          <w:marTop w:val="0"/>
          <w:marBottom w:val="0"/>
          <w:divBdr>
            <w:top w:val="none" w:sz="0" w:space="0" w:color="auto"/>
            <w:left w:val="none" w:sz="0" w:space="0" w:color="auto"/>
            <w:bottom w:val="none" w:sz="0" w:space="0" w:color="auto"/>
            <w:right w:val="none" w:sz="0" w:space="0" w:color="auto"/>
          </w:divBdr>
        </w:div>
        <w:div w:id="1542132900">
          <w:marLeft w:val="0"/>
          <w:marRight w:val="0"/>
          <w:marTop w:val="0"/>
          <w:marBottom w:val="0"/>
          <w:divBdr>
            <w:top w:val="none" w:sz="0" w:space="0" w:color="auto"/>
            <w:left w:val="none" w:sz="0" w:space="0" w:color="auto"/>
            <w:bottom w:val="none" w:sz="0" w:space="0" w:color="auto"/>
            <w:right w:val="none" w:sz="0" w:space="0" w:color="auto"/>
          </w:divBdr>
        </w:div>
        <w:div w:id="1656910032">
          <w:marLeft w:val="0"/>
          <w:marRight w:val="0"/>
          <w:marTop w:val="0"/>
          <w:marBottom w:val="0"/>
          <w:divBdr>
            <w:top w:val="none" w:sz="0" w:space="0" w:color="auto"/>
            <w:left w:val="none" w:sz="0" w:space="0" w:color="auto"/>
            <w:bottom w:val="none" w:sz="0" w:space="0" w:color="auto"/>
            <w:right w:val="none" w:sz="0" w:space="0" w:color="auto"/>
          </w:divBdr>
        </w:div>
      </w:divsChild>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xosroviantar@rambler.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A6290B-B3CA-46BB-B718-05814E8EB9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21850</Words>
  <Characters>124548</Characters>
  <Application>Microsoft Office Word</Application>
  <DocSecurity>0</DocSecurity>
  <Lines>1037</Lines>
  <Paragraphs>292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Reanimator Extreme Edition</Company>
  <LinksUpToDate>false</LinksUpToDate>
  <CharactersWithSpaces>146106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lastModifiedBy>User</cp:lastModifiedBy>
  <cp:revision>3</cp:revision>
  <cp:lastPrinted>2022-06-17T13:15:00Z</cp:lastPrinted>
  <dcterms:created xsi:type="dcterms:W3CDTF">2022-08-12T12:14:00Z</dcterms:created>
  <dcterms:modified xsi:type="dcterms:W3CDTF">2022-08-12T12:14:00Z</dcterms:modified>
</cp:coreProperties>
</file>